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747BA05C">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747BA05C">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747BA05C">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747BA05C">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747BA05C">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747BA05C">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747BA05C">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747BA05C">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747BA05C">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747BA05C">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747BA05C">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747BA05C">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747BA05C">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747BA05C">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747BA05C">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747BA05C">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747BA05C">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747BA05C">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747BA05C">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747BA05C">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747BA05C">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747BA05C">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747BA05C">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747BA05C">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747BA05C">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747BA05C">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747BA05C">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747BA05C">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747BA05C">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747BA05C">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747BA05C">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747BA05C">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747BA05C">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747BA05C">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747BA05C">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747BA05C">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747BA05C">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747BA05C">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747BA05C">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747BA05C">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747BA05C">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747BA05C">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747BA05C">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747BA05C">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747BA05C">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747BA05C">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w:t>
            </w:r>
            <w:proofErr w:type="gramStart"/>
            <w:r w:rsidRPr="007E0B31">
              <w:rPr>
                <w:rFonts w:cs="Arial"/>
              </w:rPr>
              <w:t>in order to</w:t>
            </w:r>
            <w:proofErr w:type="gramEnd"/>
            <w:r w:rsidRPr="007E0B31">
              <w:rPr>
                <w:rFonts w:cs="Arial"/>
              </w:rPr>
              <w:t xml:space="preserve">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747BA05C">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proofErr w:type="gramStart"/>
            <w:r w:rsidRPr="005C20E3">
              <w:t>, as the case may be, at</w:t>
            </w:r>
            <w:proofErr w:type="gramEnd"/>
            <w:r w:rsidRPr="005C20E3">
              <w:t xml:space="preserve">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747BA05C">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747BA05C">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747BA05C">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747BA05C">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747BA05C">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747BA05C">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747BA05C">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747BA05C">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747BA05C">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747BA05C">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747BA05C">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747BA05C">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747BA05C">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747BA05C">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747BA05C">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747BA05C">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747BA05C">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747BA05C">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747BA05C">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747BA05C">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747BA05C">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747BA05C">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747BA05C">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747BA05C">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747BA05C">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747BA05C">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747BA05C">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747BA05C">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747BA05C">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747BA05C">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747BA05C">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747BA05C">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747BA05C">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747BA05C">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747BA05C">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747BA05C">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747BA05C">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747BA05C">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747BA05C">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747BA05C">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747BA05C">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747BA05C">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747BA05C">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747BA05C">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747BA05C">
        <w:trPr>
          <w:cantSplit/>
        </w:trPr>
        <w:tc>
          <w:tcPr>
            <w:tcW w:w="2884" w:type="dxa"/>
          </w:tcPr>
          <w:p w14:paraId="20BD27CC" w14:textId="77777777"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747BA05C">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747BA05C">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747BA05C">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747BA05C">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747BA05C">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747BA05C">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747BA05C">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747BA05C">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747BA05C">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747BA05C">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747BA05C">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747BA05C">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747BA05C">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747BA05C">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63AE7318" w:rsidR="005B725F" w:rsidRPr="007E0B31" w:rsidRDefault="005B725F" w:rsidP="005B725F">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5B725F" w:rsidRPr="007E0B31" w14:paraId="2493C15B" w14:textId="77777777" w:rsidTr="747BA05C">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747BA05C">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747BA05C">
        <w:trPr>
          <w:cantSplit/>
        </w:trPr>
        <w:tc>
          <w:tcPr>
            <w:tcW w:w="2884" w:type="dxa"/>
          </w:tcPr>
          <w:p w14:paraId="0565CA3D" w14:textId="77777777" w:rsidR="005B725F" w:rsidRPr="007E0B31" w:rsidRDefault="005B725F" w:rsidP="005B725F">
            <w:pPr>
              <w:pStyle w:val="Arial11Bold"/>
              <w:rPr>
                <w:rFonts w:cs="Arial"/>
              </w:rPr>
            </w:pPr>
            <w:r w:rsidRPr="007E0B31">
              <w:rPr>
                <w:rFonts w:cs="Arial"/>
              </w:rPr>
              <w:lastRenderedPageBreak/>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747BA05C">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747BA05C">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747BA05C">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44A111F4"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747BA05C">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747BA05C">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5B725F" w:rsidRPr="007E0B31" w14:paraId="1AD3474E" w14:textId="77777777" w:rsidTr="747BA05C">
        <w:trPr>
          <w:cantSplit/>
        </w:trPr>
        <w:tc>
          <w:tcPr>
            <w:tcW w:w="2884" w:type="dxa"/>
          </w:tcPr>
          <w:p w14:paraId="1E287F9A" w14:textId="77777777" w:rsidR="005B725F" w:rsidRPr="007E0B31" w:rsidRDefault="005B725F" w:rsidP="005B725F">
            <w:pPr>
              <w:pStyle w:val="Arial11Bold"/>
              <w:rPr>
                <w:rFonts w:cs="Arial"/>
              </w:rPr>
            </w:pPr>
            <w:r w:rsidRPr="007E0B31">
              <w:rPr>
                <w:rFonts w:cs="Arial"/>
              </w:rPr>
              <w:t>CUSC</w:t>
            </w:r>
          </w:p>
        </w:tc>
        <w:tc>
          <w:tcPr>
            <w:tcW w:w="6634" w:type="dxa"/>
          </w:tcPr>
          <w:p w14:paraId="12B3E7E0" w14:textId="5EFE5ACD" w:rsidR="005B725F" w:rsidRPr="007E0B31" w:rsidRDefault="005B725F" w:rsidP="005B725F">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5B725F" w:rsidRPr="007E0B31" w14:paraId="5634AD17" w14:textId="77777777" w:rsidTr="747BA05C">
        <w:trPr>
          <w:cantSplit/>
        </w:trPr>
        <w:tc>
          <w:tcPr>
            <w:tcW w:w="2884" w:type="dxa"/>
          </w:tcPr>
          <w:p w14:paraId="36634764" w14:textId="77777777" w:rsidR="005B725F" w:rsidRPr="007E0B31" w:rsidRDefault="005B725F" w:rsidP="005B725F">
            <w:pPr>
              <w:pStyle w:val="Arial11Bold"/>
              <w:rPr>
                <w:rFonts w:cs="Arial"/>
              </w:rPr>
            </w:pPr>
            <w:r w:rsidRPr="007E0B31">
              <w:rPr>
                <w:rFonts w:cs="Arial"/>
              </w:rPr>
              <w:lastRenderedPageBreak/>
              <w:t>CUSC Contract</w:t>
            </w:r>
          </w:p>
        </w:tc>
        <w:tc>
          <w:tcPr>
            <w:tcW w:w="6634" w:type="dxa"/>
          </w:tcPr>
          <w:p w14:paraId="19B688D1" w14:textId="5EEE5C4A" w:rsidR="005B725F" w:rsidRPr="007E0B31" w:rsidRDefault="005B725F" w:rsidP="005B725F">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5B725F" w:rsidRPr="007E0B31" w:rsidRDefault="005B725F" w:rsidP="005B725F">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5B725F" w:rsidRPr="007E0B31" w14:paraId="64135752" w14:textId="77777777" w:rsidTr="747BA05C">
        <w:trPr>
          <w:cantSplit/>
        </w:trPr>
        <w:tc>
          <w:tcPr>
            <w:tcW w:w="2884" w:type="dxa"/>
          </w:tcPr>
          <w:p w14:paraId="3DE12D4A" w14:textId="77777777" w:rsidR="005B725F" w:rsidRPr="007E0B31" w:rsidRDefault="005B725F" w:rsidP="005B725F">
            <w:pPr>
              <w:pStyle w:val="Arial11Bold"/>
              <w:rPr>
                <w:rFonts w:cs="Arial"/>
              </w:rPr>
            </w:pPr>
            <w:r w:rsidRPr="007E0B31">
              <w:rPr>
                <w:rFonts w:cs="Arial"/>
              </w:rPr>
              <w:t>CUSC Framework Agreement</w:t>
            </w:r>
          </w:p>
        </w:tc>
        <w:tc>
          <w:tcPr>
            <w:tcW w:w="6634" w:type="dxa"/>
          </w:tcPr>
          <w:p w14:paraId="029332DF" w14:textId="79575959" w:rsidR="005B725F" w:rsidRPr="007E0B31" w:rsidRDefault="005B725F" w:rsidP="005B725F">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5B725F" w:rsidRPr="007E0B31" w14:paraId="06AECE7D" w14:textId="77777777" w:rsidTr="747BA05C">
        <w:trPr>
          <w:cantSplit/>
        </w:trPr>
        <w:tc>
          <w:tcPr>
            <w:tcW w:w="2884" w:type="dxa"/>
          </w:tcPr>
          <w:p w14:paraId="5509DB7A" w14:textId="77777777" w:rsidR="005B725F" w:rsidRPr="007E0B31" w:rsidRDefault="005B725F" w:rsidP="005B725F">
            <w:pPr>
              <w:pStyle w:val="Arial11Bold"/>
              <w:rPr>
                <w:rFonts w:cs="Arial"/>
              </w:rPr>
            </w:pPr>
            <w:r w:rsidRPr="007E0B31">
              <w:rPr>
                <w:rFonts w:cs="Arial"/>
              </w:rPr>
              <w:t>CUSC Party</w:t>
            </w:r>
          </w:p>
        </w:tc>
        <w:tc>
          <w:tcPr>
            <w:tcW w:w="6634" w:type="dxa"/>
          </w:tcPr>
          <w:p w14:paraId="7635BD5F" w14:textId="51775C92" w:rsidR="005B725F" w:rsidRPr="007E0B31" w:rsidRDefault="005B725F" w:rsidP="005B725F">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5B725F" w:rsidRPr="007E0B31" w14:paraId="74C0FB34" w14:textId="77777777" w:rsidTr="747BA05C">
        <w:trPr>
          <w:cantSplit/>
        </w:trPr>
        <w:tc>
          <w:tcPr>
            <w:tcW w:w="2884" w:type="dxa"/>
          </w:tcPr>
          <w:p w14:paraId="7B345751" w14:textId="77777777" w:rsidR="005B725F" w:rsidRPr="007E0B31" w:rsidRDefault="005B725F" w:rsidP="005B725F">
            <w:pPr>
              <w:pStyle w:val="Arial11Bold"/>
              <w:rPr>
                <w:rFonts w:cs="Arial"/>
              </w:rPr>
            </w:pPr>
            <w:r w:rsidRPr="007E0B31">
              <w:rPr>
                <w:rFonts w:cs="Arial"/>
              </w:rPr>
              <w:t>Customer</w:t>
            </w:r>
          </w:p>
        </w:tc>
        <w:tc>
          <w:tcPr>
            <w:tcW w:w="6634" w:type="dxa"/>
          </w:tcPr>
          <w:p w14:paraId="2206AA53" w14:textId="4F949084" w:rsidR="005B725F" w:rsidRPr="007E0B31" w:rsidRDefault="005B725F" w:rsidP="005B725F">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sidR="00327939">
              <w:rPr>
                <w:rFonts w:cs="Arial"/>
              </w:rPr>
              <w:t>they are</w:t>
            </w:r>
            <w:r w:rsidRPr="007E0B31">
              <w:rPr>
                <w:rFonts w:cs="Arial"/>
              </w:rPr>
              <w:t xml:space="preserve"> the same person as the person who provides the electrical power).</w:t>
            </w:r>
          </w:p>
        </w:tc>
      </w:tr>
      <w:tr w:rsidR="005B725F" w:rsidRPr="007E0B31" w14:paraId="56EA79E2" w14:textId="77777777" w:rsidTr="747BA05C">
        <w:trPr>
          <w:cantSplit/>
        </w:trPr>
        <w:tc>
          <w:tcPr>
            <w:tcW w:w="2884" w:type="dxa"/>
          </w:tcPr>
          <w:p w14:paraId="2A71FDEA" w14:textId="77777777" w:rsidR="005B725F" w:rsidRPr="007E0B31" w:rsidRDefault="005B725F" w:rsidP="005B725F">
            <w:pPr>
              <w:pStyle w:val="Arial11Bold"/>
              <w:rPr>
                <w:rFonts w:cs="Arial"/>
              </w:rPr>
            </w:pPr>
            <w:r w:rsidRPr="007E0B31">
              <w:rPr>
                <w:rFonts w:cs="Arial"/>
              </w:rPr>
              <w:t>Customer Demand Management</w:t>
            </w:r>
          </w:p>
        </w:tc>
        <w:tc>
          <w:tcPr>
            <w:tcW w:w="6634" w:type="dxa"/>
          </w:tcPr>
          <w:p w14:paraId="7226D5F1" w14:textId="77777777" w:rsidR="005B725F" w:rsidRPr="007E0B31" w:rsidRDefault="005B725F" w:rsidP="005B725F">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5B725F" w:rsidRPr="007E0B31" w14:paraId="4707F41F" w14:textId="77777777" w:rsidTr="747BA05C">
        <w:trPr>
          <w:cantSplit/>
        </w:trPr>
        <w:tc>
          <w:tcPr>
            <w:tcW w:w="2884" w:type="dxa"/>
          </w:tcPr>
          <w:p w14:paraId="7C52AC56" w14:textId="77777777" w:rsidR="005B725F" w:rsidRPr="007E0B31" w:rsidRDefault="005B725F" w:rsidP="005B725F">
            <w:pPr>
              <w:pStyle w:val="Arial11Bold"/>
              <w:rPr>
                <w:rFonts w:cs="Arial"/>
              </w:rPr>
            </w:pPr>
            <w:r w:rsidRPr="007E0B31">
              <w:rPr>
                <w:rFonts w:cs="Arial"/>
              </w:rPr>
              <w:t>Customer Demand Management Notification Level</w:t>
            </w:r>
          </w:p>
        </w:tc>
        <w:tc>
          <w:tcPr>
            <w:tcW w:w="6634" w:type="dxa"/>
          </w:tcPr>
          <w:p w14:paraId="0AAA6C43" w14:textId="270B9CB3" w:rsidR="005B725F" w:rsidRPr="007E0B31" w:rsidRDefault="005B725F" w:rsidP="005B725F">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5B725F" w:rsidRPr="007E0B31" w14:paraId="2D1B9546" w14:textId="77777777" w:rsidTr="747BA05C">
        <w:trPr>
          <w:cantSplit/>
        </w:trPr>
        <w:tc>
          <w:tcPr>
            <w:tcW w:w="2884" w:type="dxa"/>
          </w:tcPr>
          <w:p w14:paraId="172D226E" w14:textId="77777777" w:rsidR="005B725F" w:rsidRPr="007E0B31" w:rsidRDefault="005B725F" w:rsidP="005B725F">
            <w:pPr>
              <w:pStyle w:val="Arial11Bold"/>
              <w:rPr>
                <w:rFonts w:cs="Arial"/>
              </w:rPr>
            </w:pPr>
            <w:r w:rsidRPr="007E0B31">
              <w:rPr>
                <w:rFonts w:cs="Arial"/>
              </w:rPr>
              <w:t>Customer Generating Plant</w:t>
            </w:r>
          </w:p>
        </w:tc>
        <w:tc>
          <w:tcPr>
            <w:tcW w:w="6634" w:type="dxa"/>
          </w:tcPr>
          <w:p w14:paraId="398E8F48" w14:textId="77777777" w:rsidR="005B725F" w:rsidRPr="007E0B31" w:rsidRDefault="005B725F" w:rsidP="005B725F">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A97193" w:rsidRPr="00A97193" w14:paraId="5D695C49" w14:textId="77777777" w:rsidTr="747BA05C">
        <w:trPr>
          <w:cantSplit/>
        </w:trPr>
        <w:tc>
          <w:tcPr>
            <w:tcW w:w="2884" w:type="dxa"/>
          </w:tcPr>
          <w:p w14:paraId="461764E4" w14:textId="0AA3A88B" w:rsidR="00A97193" w:rsidRPr="00A97193" w:rsidRDefault="00A97193" w:rsidP="00A97193">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A97193" w:rsidRPr="002510FF" w:rsidRDefault="00A97193" w:rsidP="00A97193">
            <w:pPr>
              <w:pStyle w:val="TableArial11"/>
              <w:rPr>
                <w:rFonts w:cs="Arial"/>
                <w:bCs/>
              </w:rPr>
            </w:pPr>
            <w:r w:rsidRPr="002510FF">
              <w:rPr>
                <w:rFonts w:cs="Arial"/>
                <w:bCs/>
              </w:rPr>
              <w:t>The ratio of the actual damping to critical damping.</w:t>
            </w:r>
          </w:p>
          <w:p w14:paraId="78B9F50E" w14:textId="77777777" w:rsidR="00A97193" w:rsidRPr="002510FF" w:rsidRDefault="00A97193" w:rsidP="00A97193">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A97193" w:rsidRPr="002510FF" w:rsidRDefault="00A97193" w:rsidP="00A97193">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A97193" w:rsidRPr="00A97193" w:rsidRDefault="00A97193" w:rsidP="00A97193">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00E40AB7" w:rsidRPr="00E40AB7">
              <w:rPr>
                <w:rFonts w:cs="Arial"/>
              </w:rPr>
              <w:t>PC.A.5.8.1(a) and PCA.5.8.1(b)</w:t>
            </w:r>
            <w:r w:rsidR="002242F5">
              <w:rPr>
                <w:rFonts w:cs="Arial"/>
              </w:rPr>
              <w:t>.</w:t>
            </w:r>
          </w:p>
        </w:tc>
      </w:tr>
      <w:tr w:rsidR="005B725F" w:rsidRPr="007E0B31" w14:paraId="7321A935" w14:textId="77777777" w:rsidTr="747BA05C">
        <w:trPr>
          <w:cantSplit/>
        </w:trPr>
        <w:tc>
          <w:tcPr>
            <w:tcW w:w="2884" w:type="dxa"/>
          </w:tcPr>
          <w:p w14:paraId="6C6A7825" w14:textId="44C72974" w:rsidR="005B725F" w:rsidRPr="006D65CB" w:rsidRDefault="005B725F" w:rsidP="005B725F">
            <w:pPr>
              <w:pStyle w:val="Arial11Bold"/>
              <w:rPr>
                <w:rFonts w:cs="Arial"/>
              </w:rPr>
            </w:pPr>
            <w:r w:rsidRPr="006D65CB">
              <w:rPr>
                <w:lang w:val="en-US"/>
              </w:rPr>
              <w:t>Data Publisher</w:t>
            </w:r>
          </w:p>
        </w:tc>
        <w:tc>
          <w:tcPr>
            <w:tcW w:w="6634" w:type="dxa"/>
          </w:tcPr>
          <w:p w14:paraId="4B901FD2" w14:textId="5BF3A4BA" w:rsidR="005B725F" w:rsidRPr="006D65CB" w:rsidRDefault="005B725F" w:rsidP="005B725F">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5B725F" w:rsidRPr="007E0B31" w14:paraId="620031EA" w14:textId="77777777" w:rsidTr="747BA05C">
        <w:trPr>
          <w:cantSplit/>
        </w:trPr>
        <w:tc>
          <w:tcPr>
            <w:tcW w:w="2884" w:type="dxa"/>
          </w:tcPr>
          <w:p w14:paraId="163A6949" w14:textId="77777777" w:rsidR="005B725F" w:rsidRPr="007E0B31" w:rsidRDefault="005B725F" w:rsidP="005B725F">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5B725F" w:rsidRPr="007E0B31" w14:paraId="15D1B399" w14:textId="77777777" w:rsidTr="747BA05C">
        <w:trPr>
          <w:cantSplit/>
        </w:trPr>
        <w:tc>
          <w:tcPr>
            <w:tcW w:w="2884" w:type="dxa"/>
          </w:tcPr>
          <w:p w14:paraId="3C87D465" w14:textId="77777777" w:rsidR="005B725F" w:rsidRPr="007E0B31" w:rsidRDefault="005B725F" w:rsidP="005B725F">
            <w:pPr>
              <w:pStyle w:val="Arial11Bold"/>
              <w:rPr>
                <w:rFonts w:cs="Arial"/>
              </w:rPr>
            </w:pPr>
            <w:r w:rsidRPr="007E0B31">
              <w:rPr>
                <w:rFonts w:cs="Arial"/>
              </w:rPr>
              <w:lastRenderedPageBreak/>
              <w:t>Data Validation, Consistency and Defaulting Rules</w:t>
            </w:r>
          </w:p>
        </w:tc>
        <w:tc>
          <w:tcPr>
            <w:tcW w:w="6634" w:type="dxa"/>
          </w:tcPr>
          <w:p w14:paraId="41EC003B" w14:textId="796659F5" w:rsidR="005B725F" w:rsidRPr="007E0B31" w:rsidRDefault="005B725F" w:rsidP="005B725F">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5B725F" w:rsidRPr="007E0B31" w14:paraId="60B41840" w14:textId="77777777" w:rsidTr="747BA05C">
        <w:trPr>
          <w:cantSplit/>
        </w:trPr>
        <w:tc>
          <w:tcPr>
            <w:tcW w:w="2884" w:type="dxa"/>
          </w:tcPr>
          <w:p w14:paraId="28E3B818" w14:textId="77777777" w:rsidR="005B725F" w:rsidRPr="007E0B31" w:rsidRDefault="005B725F" w:rsidP="005B725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5B725F" w:rsidRPr="007E0B31" w:rsidRDefault="005B725F" w:rsidP="005B725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5B725F" w:rsidRPr="007E0B31" w14:paraId="76377CF1" w14:textId="77777777" w:rsidTr="747BA05C">
        <w:trPr>
          <w:cantSplit/>
        </w:trPr>
        <w:tc>
          <w:tcPr>
            <w:tcW w:w="2884" w:type="dxa"/>
          </w:tcPr>
          <w:p w14:paraId="78134748" w14:textId="77777777" w:rsidR="005B725F" w:rsidRPr="007E0B31" w:rsidRDefault="005B725F" w:rsidP="005B725F">
            <w:pPr>
              <w:pStyle w:val="Arial11Bold"/>
              <w:rPr>
                <w:rFonts w:cs="Arial"/>
              </w:rPr>
            </w:pPr>
            <w:r w:rsidRPr="007E0B31">
              <w:rPr>
                <w:rFonts w:cs="Arial"/>
              </w:rPr>
              <w:t>DC Converter</w:t>
            </w:r>
          </w:p>
        </w:tc>
        <w:tc>
          <w:tcPr>
            <w:tcW w:w="6634" w:type="dxa"/>
          </w:tcPr>
          <w:p w14:paraId="16A294E9" w14:textId="0242A003" w:rsidR="005B725F" w:rsidRPr="007E0B31" w:rsidRDefault="005B725F" w:rsidP="005B725F">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5B725F" w:rsidRPr="007E0B31" w14:paraId="04148493" w14:textId="77777777" w:rsidTr="747BA05C">
        <w:trPr>
          <w:cantSplit/>
        </w:trPr>
        <w:tc>
          <w:tcPr>
            <w:tcW w:w="2884" w:type="dxa"/>
          </w:tcPr>
          <w:p w14:paraId="49C122A2" w14:textId="77777777" w:rsidR="005B725F" w:rsidRPr="007E0B31" w:rsidRDefault="005B725F" w:rsidP="005B725F">
            <w:pPr>
              <w:pStyle w:val="Arial11Bold"/>
              <w:rPr>
                <w:rFonts w:cs="Arial"/>
              </w:rPr>
            </w:pPr>
            <w:r w:rsidRPr="007E0B31">
              <w:rPr>
                <w:rFonts w:cs="Arial"/>
              </w:rPr>
              <w:t>DC Converter Station</w:t>
            </w:r>
          </w:p>
        </w:tc>
        <w:tc>
          <w:tcPr>
            <w:tcW w:w="6634" w:type="dxa"/>
          </w:tcPr>
          <w:p w14:paraId="115A8F13" w14:textId="77777777" w:rsidR="005B725F" w:rsidRPr="007E0B31" w:rsidRDefault="005B725F" w:rsidP="005B725F">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5B725F" w:rsidRPr="007E0B31" w:rsidRDefault="005B725F" w:rsidP="005B725F">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5B725F" w:rsidRPr="007E0B31" w:rsidRDefault="005B725F" w:rsidP="005B725F">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5B725F" w:rsidRPr="007E0B31" w:rsidRDefault="005B725F" w:rsidP="005B725F">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5B725F" w:rsidRPr="007E0B31" w14:paraId="24609803" w14:textId="77777777" w:rsidTr="747BA05C">
        <w:trPr>
          <w:cantSplit/>
        </w:trPr>
        <w:tc>
          <w:tcPr>
            <w:tcW w:w="2884" w:type="dxa"/>
          </w:tcPr>
          <w:p w14:paraId="222E9D6C" w14:textId="77777777" w:rsidR="005B725F" w:rsidRPr="007E0B31" w:rsidRDefault="005B725F" w:rsidP="005B725F">
            <w:pPr>
              <w:pStyle w:val="Arial11Bold"/>
              <w:rPr>
                <w:rFonts w:cs="Arial"/>
              </w:rPr>
            </w:pPr>
            <w:r w:rsidRPr="007E0B31">
              <w:rPr>
                <w:rFonts w:cs="Arial"/>
              </w:rPr>
              <w:t>DC Network</w:t>
            </w:r>
          </w:p>
        </w:tc>
        <w:tc>
          <w:tcPr>
            <w:tcW w:w="6634" w:type="dxa"/>
          </w:tcPr>
          <w:p w14:paraId="7159FD8A" w14:textId="77777777" w:rsidR="005B725F" w:rsidRPr="007E0B31" w:rsidRDefault="005B725F" w:rsidP="005B725F">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5B725F" w:rsidRPr="007E0B31" w14:paraId="63DC321A" w14:textId="77777777" w:rsidTr="747BA05C">
        <w:trPr>
          <w:cantSplit/>
        </w:trPr>
        <w:tc>
          <w:tcPr>
            <w:tcW w:w="2884" w:type="dxa"/>
          </w:tcPr>
          <w:p w14:paraId="28B46EC0" w14:textId="77777777" w:rsidR="005B725F" w:rsidRPr="007E0B31" w:rsidRDefault="005B725F" w:rsidP="005B725F">
            <w:pPr>
              <w:pStyle w:val="Arial11Bold"/>
              <w:rPr>
                <w:rFonts w:cs="Arial"/>
              </w:rPr>
            </w:pPr>
            <w:bookmarkStart w:id="16" w:name="_DV_C16"/>
            <w:r w:rsidRPr="007E0B31">
              <w:rPr>
                <w:rFonts w:cs="Arial"/>
              </w:rPr>
              <w:t>DCUSA</w:t>
            </w:r>
            <w:bookmarkEnd w:id="16"/>
          </w:p>
        </w:tc>
        <w:tc>
          <w:tcPr>
            <w:tcW w:w="6634" w:type="dxa"/>
          </w:tcPr>
          <w:p w14:paraId="2D09966A" w14:textId="77777777" w:rsidR="005B725F" w:rsidRPr="007E0B31" w:rsidRDefault="005B725F" w:rsidP="005B725F">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5B725F" w:rsidRPr="007E0B31" w14:paraId="1606AF94" w14:textId="77777777" w:rsidTr="747BA05C">
        <w:trPr>
          <w:cantSplit/>
        </w:trPr>
        <w:tc>
          <w:tcPr>
            <w:tcW w:w="2884" w:type="dxa"/>
          </w:tcPr>
          <w:p w14:paraId="4E5CF645" w14:textId="7FE8AA42" w:rsidR="005B725F" w:rsidRPr="007E0B31" w:rsidRDefault="005B725F" w:rsidP="005B725F">
            <w:pPr>
              <w:pStyle w:val="Arial11Bold"/>
              <w:rPr>
                <w:rFonts w:cs="Arial"/>
              </w:rPr>
            </w:pPr>
            <w:r>
              <w:rPr>
                <w:rFonts w:cs="Arial"/>
              </w:rPr>
              <w:t>Defence Service Provider</w:t>
            </w:r>
          </w:p>
        </w:tc>
        <w:tc>
          <w:tcPr>
            <w:tcW w:w="6634" w:type="dxa"/>
          </w:tcPr>
          <w:p w14:paraId="5F608CCE" w14:textId="7D1B0FBC" w:rsidR="005B725F" w:rsidRPr="00A87826" w:rsidRDefault="005B725F" w:rsidP="005B725F">
            <w:pPr>
              <w:pStyle w:val="TableArial11"/>
            </w:pPr>
            <w:r>
              <w:rPr>
                <w:rFonts w:cs="Arial"/>
              </w:rPr>
              <w:t>A</w:t>
            </w:r>
            <w:r>
              <w:rPr>
                <w:rFonts w:cs="Arial"/>
                <w:b/>
                <w:bCs/>
              </w:rPr>
              <w:t xml:space="preserve"> User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4C6B96" w:rsidRPr="004C6B96" w14:paraId="691395AA" w14:textId="77777777" w:rsidTr="747BA05C">
        <w:trPr>
          <w:cantSplit/>
        </w:trPr>
        <w:tc>
          <w:tcPr>
            <w:tcW w:w="2884" w:type="dxa"/>
          </w:tcPr>
          <w:p w14:paraId="7EE919B9" w14:textId="7E74632A" w:rsidR="004C6B96" w:rsidRPr="004C6B96" w:rsidRDefault="004C6B96" w:rsidP="004C6B96">
            <w:pPr>
              <w:pStyle w:val="Arial11Bold"/>
              <w:rPr>
                <w:rFonts w:cs="Arial"/>
              </w:rPr>
            </w:pPr>
            <w:r w:rsidRPr="002510FF">
              <w:rPr>
                <w:rFonts w:cs="Arial"/>
              </w:rPr>
              <w:t>Defined Active Damping Power</w:t>
            </w:r>
          </w:p>
        </w:tc>
        <w:tc>
          <w:tcPr>
            <w:tcW w:w="6634" w:type="dxa"/>
          </w:tcPr>
          <w:p w14:paraId="4F8CD6A7" w14:textId="541A0771" w:rsidR="004C6B96" w:rsidRPr="004C6B96" w:rsidRDefault="004C6B96" w:rsidP="004C6B9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w:t>
            </w:r>
            <w:r w:rsidR="005C4277" w:rsidRPr="002510FF">
              <w:rPr>
                <w:rFonts w:cs="Arial"/>
                <w:iCs/>
              </w:rPr>
              <w:t>PC.A.5.8.2</w:t>
            </w:r>
          </w:p>
        </w:tc>
      </w:tr>
      <w:tr w:rsidR="005B725F" w:rsidRPr="007E0B31" w14:paraId="2FA07109" w14:textId="77777777" w:rsidTr="747BA05C">
        <w:trPr>
          <w:cantSplit/>
        </w:trPr>
        <w:tc>
          <w:tcPr>
            <w:tcW w:w="2884" w:type="dxa"/>
          </w:tcPr>
          <w:p w14:paraId="117B083C" w14:textId="77777777" w:rsidR="005B725F" w:rsidRPr="007E0B31" w:rsidRDefault="005B725F" w:rsidP="005B725F">
            <w:pPr>
              <w:pStyle w:val="Arial11Bold"/>
              <w:rPr>
                <w:rFonts w:cs="Arial"/>
              </w:rPr>
            </w:pPr>
            <w:r w:rsidRPr="007E0B31">
              <w:rPr>
                <w:rFonts w:cs="Arial"/>
              </w:rPr>
              <w:t>De-Load</w:t>
            </w:r>
          </w:p>
        </w:tc>
        <w:tc>
          <w:tcPr>
            <w:tcW w:w="6634" w:type="dxa"/>
          </w:tcPr>
          <w:p w14:paraId="37F791C8" w14:textId="77777777" w:rsidR="005B725F" w:rsidRPr="007E0B31" w:rsidRDefault="005B725F" w:rsidP="005B725F">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5B725F" w:rsidRPr="007E0B31" w14:paraId="350F79F3" w14:textId="77777777" w:rsidTr="747BA05C">
        <w:trPr>
          <w:cantSplit/>
        </w:trPr>
        <w:tc>
          <w:tcPr>
            <w:tcW w:w="2884" w:type="dxa"/>
          </w:tcPr>
          <w:p w14:paraId="391D35C5" w14:textId="51014E35" w:rsidR="005B725F" w:rsidRPr="00BF40B1" w:rsidRDefault="005B725F" w:rsidP="005B725F">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5B725F" w:rsidRPr="007E0B31" w:rsidRDefault="005B725F" w:rsidP="005B725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5B725F" w:rsidRPr="007E0B31" w14:paraId="606CCDD6" w14:textId="77777777" w:rsidTr="747BA05C">
        <w:trPr>
          <w:cantSplit/>
        </w:trPr>
        <w:tc>
          <w:tcPr>
            <w:tcW w:w="2884" w:type="dxa"/>
          </w:tcPr>
          <w:p w14:paraId="2DC6202B" w14:textId="77777777" w:rsidR="005B725F" w:rsidRPr="007E0B31" w:rsidRDefault="005B725F" w:rsidP="005B725F">
            <w:pPr>
              <w:pStyle w:val="Arial11Bold"/>
              <w:rPr>
                <w:rFonts w:cs="Arial"/>
              </w:rPr>
            </w:pPr>
            <w:r w:rsidRPr="007E0B31">
              <w:rPr>
                <w:rFonts w:cs="Arial"/>
              </w:rPr>
              <w:t>Demand</w:t>
            </w:r>
          </w:p>
        </w:tc>
        <w:tc>
          <w:tcPr>
            <w:tcW w:w="6634" w:type="dxa"/>
          </w:tcPr>
          <w:p w14:paraId="24CCD0A3" w14:textId="3A222D29" w:rsidR="005B725F" w:rsidRPr="007E0B31" w:rsidRDefault="005B725F" w:rsidP="005B725F">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5B725F" w:rsidRPr="007E0B31" w14:paraId="132FD5F0" w14:textId="77777777" w:rsidTr="747BA05C">
        <w:trPr>
          <w:cantSplit/>
        </w:trPr>
        <w:tc>
          <w:tcPr>
            <w:tcW w:w="2884" w:type="dxa"/>
          </w:tcPr>
          <w:p w14:paraId="492175AA" w14:textId="77777777" w:rsidR="005B725F" w:rsidRPr="00D43AA4" w:rsidRDefault="005B725F" w:rsidP="005B725F">
            <w:pPr>
              <w:pStyle w:val="Arial11Bold"/>
              <w:rPr>
                <w:rFonts w:cs="Arial"/>
              </w:rPr>
            </w:pPr>
            <w:r w:rsidRPr="00D43AA4">
              <w:rPr>
                <w:rFonts w:cs="Arial"/>
              </w:rPr>
              <w:t>Demand Aggregation</w:t>
            </w:r>
          </w:p>
        </w:tc>
        <w:tc>
          <w:tcPr>
            <w:tcW w:w="6634" w:type="dxa"/>
          </w:tcPr>
          <w:p w14:paraId="23ABDC51" w14:textId="53C213C8" w:rsidR="005B725F" w:rsidRPr="00D43AA4" w:rsidRDefault="005B725F" w:rsidP="005B725F">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5B725F" w:rsidRPr="007E0B31" w14:paraId="447D159D" w14:textId="77777777" w:rsidTr="747BA05C">
        <w:trPr>
          <w:cantSplit/>
        </w:trPr>
        <w:tc>
          <w:tcPr>
            <w:tcW w:w="2884" w:type="dxa"/>
          </w:tcPr>
          <w:p w14:paraId="2D2F08BE" w14:textId="77777777" w:rsidR="005B725F" w:rsidRPr="007E0B31" w:rsidRDefault="005B725F" w:rsidP="005B725F">
            <w:pPr>
              <w:pStyle w:val="Arial11Bold"/>
              <w:rPr>
                <w:rFonts w:cs="Arial"/>
              </w:rPr>
            </w:pPr>
            <w:r w:rsidRPr="007E0B31">
              <w:rPr>
                <w:rFonts w:cs="Arial"/>
              </w:rPr>
              <w:t>Demand Capacity</w:t>
            </w:r>
          </w:p>
        </w:tc>
        <w:tc>
          <w:tcPr>
            <w:tcW w:w="6634" w:type="dxa"/>
          </w:tcPr>
          <w:p w14:paraId="006F2F7A" w14:textId="77777777" w:rsidR="005B725F" w:rsidRPr="007E0B31" w:rsidRDefault="005B725F" w:rsidP="005B725F">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5B725F" w:rsidRPr="007E0B31" w14:paraId="73128DE2" w14:textId="77777777" w:rsidTr="747BA05C">
        <w:trPr>
          <w:cantSplit/>
        </w:trPr>
        <w:tc>
          <w:tcPr>
            <w:tcW w:w="2884" w:type="dxa"/>
          </w:tcPr>
          <w:p w14:paraId="0DB30E04" w14:textId="77777777" w:rsidR="005B725F" w:rsidRPr="007E0B31" w:rsidRDefault="005B725F" w:rsidP="005B725F">
            <w:pPr>
              <w:pStyle w:val="Arial11Bold"/>
              <w:rPr>
                <w:rFonts w:cs="Arial"/>
              </w:rPr>
            </w:pPr>
            <w:r w:rsidRPr="007E0B31">
              <w:rPr>
                <w:rFonts w:cs="Arial"/>
              </w:rPr>
              <w:lastRenderedPageBreak/>
              <w:t>Demand Control</w:t>
            </w:r>
          </w:p>
        </w:tc>
        <w:tc>
          <w:tcPr>
            <w:tcW w:w="6634" w:type="dxa"/>
          </w:tcPr>
          <w:p w14:paraId="292D7690" w14:textId="77777777" w:rsidR="005B725F" w:rsidRPr="007E0B31" w:rsidRDefault="005B725F" w:rsidP="005B725F">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5B725F" w:rsidRPr="007E0B31" w:rsidRDefault="005B725F" w:rsidP="005B725F">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5B725F" w:rsidRPr="007E0B31" w:rsidRDefault="005B725F" w:rsidP="005B725F">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5B725F" w:rsidRPr="007E0B31" w:rsidRDefault="005B725F" w:rsidP="005B725F">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5B725F" w:rsidRPr="007E0B31" w:rsidRDefault="005B725F" w:rsidP="005B725F">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5B725F" w:rsidRPr="007E0B31" w:rsidRDefault="005B725F" w:rsidP="005B725F">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5B725F" w:rsidRPr="007E0B31" w14:paraId="771D1D67" w14:textId="77777777" w:rsidTr="747BA05C">
        <w:trPr>
          <w:cantSplit/>
        </w:trPr>
        <w:tc>
          <w:tcPr>
            <w:tcW w:w="2884" w:type="dxa"/>
          </w:tcPr>
          <w:p w14:paraId="29DA16EE" w14:textId="77777777" w:rsidR="005B725F" w:rsidRPr="007E0B31" w:rsidRDefault="005B725F" w:rsidP="005B725F">
            <w:pPr>
              <w:pStyle w:val="Arial11Bold"/>
              <w:rPr>
                <w:rFonts w:cs="Arial"/>
              </w:rPr>
            </w:pPr>
            <w:r w:rsidRPr="007E0B31">
              <w:rPr>
                <w:rFonts w:cs="Arial"/>
              </w:rPr>
              <w:t>Demand Control Notification Level</w:t>
            </w:r>
          </w:p>
        </w:tc>
        <w:tc>
          <w:tcPr>
            <w:tcW w:w="6634" w:type="dxa"/>
          </w:tcPr>
          <w:p w14:paraId="2EAE7DCE" w14:textId="4D95D84D" w:rsidR="005B725F" w:rsidRPr="007E0B31" w:rsidRDefault="005B725F" w:rsidP="005B725F">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5B725F" w:rsidRPr="007E0B31" w14:paraId="7F6978BD" w14:textId="77777777" w:rsidTr="747BA05C">
        <w:trPr>
          <w:cantSplit/>
        </w:trPr>
        <w:tc>
          <w:tcPr>
            <w:tcW w:w="2884" w:type="dxa"/>
          </w:tcPr>
          <w:p w14:paraId="0ADFAF99" w14:textId="4EE2F7AC" w:rsidR="005B725F" w:rsidRPr="007E0B31" w:rsidRDefault="005B725F" w:rsidP="005B725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5B725F" w:rsidRPr="00A87826" w:rsidRDefault="005B725F" w:rsidP="005B725F">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5B725F" w:rsidRPr="007E0B31" w14:paraId="0DAA104C" w14:textId="77777777" w:rsidTr="747BA05C">
        <w:trPr>
          <w:cantSplit/>
        </w:trPr>
        <w:tc>
          <w:tcPr>
            <w:tcW w:w="2884" w:type="dxa"/>
          </w:tcPr>
          <w:p w14:paraId="32FDE2E4" w14:textId="6F83A7BF" w:rsidR="005B725F" w:rsidRPr="007E0B31" w:rsidRDefault="005B725F" w:rsidP="005B725F">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5B725F" w:rsidRPr="007E0B31" w:rsidRDefault="005B725F" w:rsidP="005B725F">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5B725F" w:rsidRPr="007E0B31" w14:paraId="3A2115E3" w14:textId="77777777" w:rsidTr="747BA05C">
        <w:trPr>
          <w:cantSplit/>
        </w:trPr>
        <w:tc>
          <w:tcPr>
            <w:tcW w:w="2884" w:type="dxa"/>
          </w:tcPr>
          <w:p w14:paraId="503FDDCB" w14:textId="77777777" w:rsidR="005B725F" w:rsidRPr="007E0B31" w:rsidRDefault="005B725F" w:rsidP="005B725F">
            <w:pPr>
              <w:rPr>
                <w:rFonts w:cs="Arial"/>
                <w:b/>
              </w:rPr>
            </w:pPr>
            <w:r w:rsidRPr="007E0B31">
              <w:rPr>
                <w:rFonts w:cs="Arial"/>
                <w:b/>
              </w:rPr>
              <w:t>Demand Response Active Power Control</w:t>
            </w:r>
          </w:p>
          <w:p w14:paraId="3D2C98B3" w14:textId="77777777" w:rsidR="005B725F" w:rsidRPr="007E0B31" w:rsidRDefault="005B725F" w:rsidP="005B725F">
            <w:pPr>
              <w:pStyle w:val="Level1Text"/>
              <w:tabs>
                <w:tab w:val="left" w:pos="0"/>
              </w:tabs>
              <w:ind w:left="0" w:firstLine="0"/>
              <w:rPr>
                <w:rFonts w:cs="Arial"/>
                <w:b/>
                <w:color w:val="auto"/>
                <w:lang w:val="en-GB"/>
              </w:rPr>
            </w:pPr>
          </w:p>
        </w:tc>
        <w:tc>
          <w:tcPr>
            <w:tcW w:w="6634" w:type="dxa"/>
          </w:tcPr>
          <w:p w14:paraId="72EAF0B4" w14:textId="674041C0" w:rsidR="005B725F" w:rsidRPr="007E0B31" w:rsidRDefault="005B725F" w:rsidP="005B725F">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5B725F" w:rsidRPr="007E0B31" w14:paraId="0D19BB11" w14:textId="77777777" w:rsidTr="747BA05C">
        <w:trPr>
          <w:cantSplit/>
        </w:trPr>
        <w:tc>
          <w:tcPr>
            <w:tcW w:w="2884" w:type="dxa"/>
          </w:tcPr>
          <w:p w14:paraId="19186A82" w14:textId="30F4003A" w:rsidR="005B725F" w:rsidRPr="00D43AA4" w:rsidRDefault="005B725F" w:rsidP="005B725F">
            <w:pPr>
              <w:rPr>
                <w:rFonts w:cs="Arial"/>
                <w:b/>
              </w:rPr>
            </w:pPr>
            <w:r w:rsidRPr="00D43AA4">
              <w:rPr>
                <w:rFonts w:cs="Arial"/>
                <w:b/>
                <w:szCs w:val="22"/>
              </w:rPr>
              <w:t>Demand Response Provider</w:t>
            </w:r>
          </w:p>
        </w:tc>
        <w:tc>
          <w:tcPr>
            <w:tcW w:w="6634" w:type="dxa"/>
          </w:tcPr>
          <w:p w14:paraId="58BAB0B3" w14:textId="5BBA17DE" w:rsidR="005B725F" w:rsidRPr="00D43AA4" w:rsidRDefault="005B725F" w:rsidP="005B725F">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5B725F" w:rsidRPr="007E0B31" w14:paraId="6633663D" w14:textId="77777777" w:rsidTr="747BA05C">
        <w:trPr>
          <w:cantSplit/>
        </w:trPr>
        <w:tc>
          <w:tcPr>
            <w:tcW w:w="2884" w:type="dxa"/>
          </w:tcPr>
          <w:p w14:paraId="22517FE8" w14:textId="77777777" w:rsidR="005B725F" w:rsidRPr="007E0B31" w:rsidRDefault="005B725F" w:rsidP="005B725F">
            <w:pPr>
              <w:rPr>
                <w:rFonts w:cs="Arial"/>
                <w:b/>
              </w:rPr>
            </w:pPr>
            <w:r w:rsidRPr="007E0B31">
              <w:rPr>
                <w:rFonts w:cs="Arial"/>
                <w:b/>
              </w:rPr>
              <w:t>Demand Response Reactive Power Control</w:t>
            </w:r>
          </w:p>
        </w:tc>
        <w:tc>
          <w:tcPr>
            <w:tcW w:w="6634" w:type="dxa"/>
          </w:tcPr>
          <w:p w14:paraId="2BA4A3FA" w14:textId="64E7B691" w:rsidR="005B725F" w:rsidRPr="007E0B31" w:rsidRDefault="005B725F" w:rsidP="005B725F">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5B725F" w:rsidRPr="007E0B31" w14:paraId="14822F78" w14:textId="77777777" w:rsidTr="747BA05C">
        <w:trPr>
          <w:cantSplit/>
        </w:trPr>
        <w:tc>
          <w:tcPr>
            <w:tcW w:w="2884" w:type="dxa"/>
          </w:tcPr>
          <w:p w14:paraId="26BC8B33" w14:textId="77777777" w:rsidR="005B725F" w:rsidRDefault="005B725F" w:rsidP="005B725F">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5B725F" w:rsidRPr="00480535" w:rsidRDefault="005B725F" w:rsidP="005B725F">
            <w:pPr>
              <w:rPr>
                <w:rFonts w:cs="Arial"/>
              </w:rPr>
            </w:pPr>
          </w:p>
          <w:p w14:paraId="0F59FC4D" w14:textId="77777777" w:rsidR="005B725F" w:rsidRPr="00480535" w:rsidRDefault="005B725F" w:rsidP="005B725F">
            <w:pPr>
              <w:rPr>
                <w:rFonts w:cs="Arial"/>
              </w:rPr>
            </w:pPr>
          </w:p>
          <w:p w14:paraId="0D090E50" w14:textId="77777777" w:rsidR="005B725F" w:rsidRPr="00480535" w:rsidRDefault="005B725F" w:rsidP="005B725F">
            <w:pPr>
              <w:rPr>
                <w:rFonts w:cs="Arial"/>
              </w:rPr>
            </w:pPr>
          </w:p>
          <w:p w14:paraId="7DD60955" w14:textId="77777777" w:rsidR="005B725F" w:rsidRPr="00480535" w:rsidRDefault="005B725F" w:rsidP="005B725F">
            <w:pPr>
              <w:rPr>
                <w:rFonts w:cs="Arial"/>
              </w:rPr>
            </w:pPr>
          </w:p>
          <w:p w14:paraId="4C69458D" w14:textId="77777777" w:rsidR="005B725F" w:rsidRPr="00480535" w:rsidRDefault="005B725F" w:rsidP="005B725F">
            <w:pPr>
              <w:rPr>
                <w:rFonts w:cs="Arial"/>
              </w:rPr>
            </w:pPr>
          </w:p>
          <w:p w14:paraId="32D73845" w14:textId="77777777" w:rsidR="005B725F" w:rsidRPr="00480535" w:rsidRDefault="005B725F" w:rsidP="005B725F">
            <w:pPr>
              <w:rPr>
                <w:rFonts w:cs="Arial"/>
              </w:rPr>
            </w:pPr>
          </w:p>
          <w:p w14:paraId="5CE629BF" w14:textId="7D9E0949" w:rsidR="005B725F" w:rsidRPr="00480535" w:rsidRDefault="005B725F" w:rsidP="005B725F">
            <w:pPr>
              <w:jc w:val="center"/>
              <w:rPr>
                <w:rFonts w:cs="Arial"/>
              </w:rPr>
            </w:pPr>
          </w:p>
        </w:tc>
        <w:tc>
          <w:tcPr>
            <w:tcW w:w="6634" w:type="dxa"/>
          </w:tcPr>
          <w:p w14:paraId="04DC5A55" w14:textId="73F1EE42" w:rsidR="005B725F" w:rsidRPr="007E0B31" w:rsidRDefault="005B725F" w:rsidP="005B725F">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5B725F" w:rsidRPr="007E0B31" w14:paraId="7A78EA4E" w14:textId="77777777" w:rsidTr="747BA05C">
        <w:trPr>
          <w:cantSplit/>
        </w:trPr>
        <w:tc>
          <w:tcPr>
            <w:tcW w:w="2884" w:type="dxa"/>
          </w:tcPr>
          <w:p w14:paraId="6163D819" w14:textId="10CAF025" w:rsidR="005B725F" w:rsidRPr="007E0B31" w:rsidRDefault="005B725F" w:rsidP="005B725F">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5B725F" w:rsidRPr="005C20E3" w:rsidRDefault="005B725F" w:rsidP="005B725F">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5B725F" w:rsidRPr="005C20E3" w:rsidRDefault="005B725F" w:rsidP="005B725F">
            <w:pPr>
              <w:rPr>
                <w:rFonts w:cs="Arial"/>
              </w:rPr>
            </w:pPr>
          </w:p>
          <w:p w14:paraId="2A316F87"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5B725F" w:rsidRPr="005C20E3" w:rsidRDefault="005B725F" w:rsidP="005B725F">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5B725F" w:rsidRPr="005C20E3" w:rsidRDefault="005B725F" w:rsidP="005B725F">
            <w:pPr>
              <w:pStyle w:val="ListParagraph"/>
              <w:spacing w:line="240" w:lineRule="auto"/>
              <w:ind w:left="459"/>
              <w:rPr>
                <w:rFonts w:ascii="Arial" w:hAnsi="Arial" w:cs="Arial"/>
                <w:sz w:val="20"/>
                <w:szCs w:val="20"/>
              </w:rPr>
            </w:pPr>
          </w:p>
          <w:p w14:paraId="3F033E46" w14:textId="396588CB" w:rsidR="005B725F" w:rsidRPr="005C20E3" w:rsidRDefault="005B725F" w:rsidP="005B725F">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5B725F" w:rsidRPr="007E0B31" w14:paraId="069E3C1B" w14:textId="77777777" w:rsidTr="747BA05C">
        <w:trPr>
          <w:cantSplit/>
        </w:trPr>
        <w:tc>
          <w:tcPr>
            <w:tcW w:w="2884" w:type="dxa"/>
          </w:tcPr>
          <w:p w14:paraId="304EA547" w14:textId="517B1998" w:rsidR="005B725F" w:rsidRPr="00B12F3A" w:rsidRDefault="005B725F" w:rsidP="005B725F">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5B725F" w:rsidRPr="00A87826" w:rsidRDefault="005B725F" w:rsidP="005B725F">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5B725F" w:rsidRPr="007E0B31" w14:paraId="0124F93C" w14:textId="77777777" w:rsidTr="747BA05C">
        <w:trPr>
          <w:cantSplit/>
        </w:trPr>
        <w:tc>
          <w:tcPr>
            <w:tcW w:w="2884" w:type="dxa"/>
          </w:tcPr>
          <w:p w14:paraId="0BC19B3D" w14:textId="77777777" w:rsidR="005B725F" w:rsidRPr="007E0B31" w:rsidRDefault="005B725F" w:rsidP="005B725F">
            <w:pPr>
              <w:rPr>
                <w:rFonts w:cs="Arial"/>
                <w:b/>
              </w:rPr>
            </w:pPr>
            <w:r w:rsidRPr="007E0B31">
              <w:rPr>
                <w:rFonts w:cs="Arial"/>
                <w:b/>
              </w:rPr>
              <w:t>Demand Response System Frequency Control</w:t>
            </w:r>
          </w:p>
        </w:tc>
        <w:tc>
          <w:tcPr>
            <w:tcW w:w="6634" w:type="dxa"/>
          </w:tcPr>
          <w:p w14:paraId="1D6D3207" w14:textId="70595B0E" w:rsidR="005B725F" w:rsidRPr="00194632" w:rsidRDefault="005B725F" w:rsidP="005B725F">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5B725F" w:rsidRPr="007E0B31" w14:paraId="5C7B9A5D" w14:textId="77777777" w:rsidTr="747BA05C">
        <w:trPr>
          <w:cantSplit/>
        </w:trPr>
        <w:tc>
          <w:tcPr>
            <w:tcW w:w="2884" w:type="dxa"/>
          </w:tcPr>
          <w:p w14:paraId="608821CD" w14:textId="2F24A7A4" w:rsidR="005B725F" w:rsidRPr="007E0B31" w:rsidRDefault="005B725F" w:rsidP="005B725F">
            <w:pPr>
              <w:rPr>
                <w:rFonts w:cs="Arial"/>
                <w:b/>
              </w:rPr>
            </w:pPr>
            <w:r w:rsidRPr="005C20E3">
              <w:rPr>
                <w:b/>
              </w:rPr>
              <w:t>Demand Response Unit Document (DRUD)</w:t>
            </w:r>
          </w:p>
        </w:tc>
        <w:tc>
          <w:tcPr>
            <w:tcW w:w="6634" w:type="dxa"/>
          </w:tcPr>
          <w:p w14:paraId="61859395" w14:textId="33B2516A" w:rsidR="005B725F" w:rsidRPr="005C20E3" w:rsidRDefault="005B725F" w:rsidP="005B725F">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5B725F" w:rsidRPr="007E0B31" w14:paraId="6E5C5A5B" w14:textId="77777777" w:rsidTr="747BA05C">
        <w:trPr>
          <w:cantSplit/>
        </w:trPr>
        <w:tc>
          <w:tcPr>
            <w:tcW w:w="2884" w:type="dxa"/>
          </w:tcPr>
          <w:p w14:paraId="027A193D" w14:textId="77777777" w:rsidR="005B725F" w:rsidRPr="00194632" w:rsidRDefault="005B725F" w:rsidP="005B725F">
            <w:pPr>
              <w:rPr>
                <w:rFonts w:cs="Arial"/>
                <w:b/>
              </w:rPr>
            </w:pPr>
            <w:r w:rsidRPr="00194632">
              <w:rPr>
                <w:rFonts w:cs="Arial"/>
                <w:b/>
              </w:rPr>
              <w:t>Demand Response Very Fast Active Power Control</w:t>
            </w:r>
          </w:p>
        </w:tc>
        <w:tc>
          <w:tcPr>
            <w:tcW w:w="6634" w:type="dxa"/>
          </w:tcPr>
          <w:p w14:paraId="2126F39C" w14:textId="2AC93BA4" w:rsidR="005B725F" w:rsidRPr="00194632" w:rsidRDefault="005B725F" w:rsidP="005B725F">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5B725F" w:rsidRPr="007E0B31" w14:paraId="6C74BC95" w14:textId="77777777" w:rsidTr="747BA05C">
        <w:trPr>
          <w:cantSplit/>
        </w:trPr>
        <w:tc>
          <w:tcPr>
            <w:tcW w:w="2884" w:type="dxa"/>
          </w:tcPr>
          <w:p w14:paraId="68034CD4" w14:textId="77777777" w:rsidR="005B725F" w:rsidRPr="007E0B31" w:rsidRDefault="005B725F" w:rsidP="005B725F">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5B725F" w:rsidRPr="00194632" w:rsidRDefault="005B725F" w:rsidP="005B725F">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5B725F" w:rsidRPr="007E0B31" w14:paraId="4A9CD3FB" w14:textId="77777777" w:rsidTr="747BA05C">
        <w:trPr>
          <w:cantSplit/>
        </w:trPr>
        <w:tc>
          <w:tcPr>
            <w:tcW w:w="2884" w:type="dxa"/>
          </w:tcPr>
          <w:p w14:paraId="55739DEF" w14:textId="77777777" w:rsidR="005B725F" w:rsidRPr="007E0B31" w:rsidRDefault="005B725F" w:rsidP="005B725F">
            <w:pPr>
              <w:pStyle w:val="Arial11Bold"/>
              <w:rPr>
                <w:rFonts w:cs="Arial"/>
              </w:rPr>
            </w:pPr>
            <w:r w:rsidRPr="007E0B31">
              <w:rPr>
                <w:rFonts w:cs="Arial"/>
              </w:rPr>
              <w:t>Designed Minimum Operating Level</w:t>
            </w:r>
          </w:p>
        </w:tc>
        <w:tc>
          <w:tcPr>
            <w:tcW w:w="6634" w:type="dxa"/>
          </w:tcPr>
          <w:p w14:paraId="4F7EB2C3" w14:textId="77777777" w:rsidR="005B725F" w:rsidRPr="007E0B31" w:rsidRDefault="005B725F" w:rsidP="005B725F">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5B725F" w:rsidRPr="007E0B31" w14:paraId="6B85B224" w14:textId="77777777" w:rsidTr="747BA05C">
        <w:trPr>
          <w:cantSplit/>
        </w:trPr>
        <w:tc>
          <w:tcPr>
            <w:tcW w:w="2884" w:type="dxa"/>
          </w:tcPr>
          <w:p w14:paraId="7D7D28A9" w14:textId="77777777" w:rsidR="005B725F" w:rsidRPr="007E0B31" w:rsidRDefault="005B725F" w:rsidP="005B725F">
            <w:pPr>
              <w:pStyle w:val="Arial11Bold"/>
              <w:rPr>
                <w:rFonts w:cs="Arial"/>
              </w:rPr>
            </w:pPr>
            <w:r w:rsidRPr="007E0B31">
              <w:rPr>
                <w:rFonts w:cs="Arial"/>
              </w:rPr>
              <w:t>De-Synchronise</w:t>
            </w:r>
          </w:p>
        </w:tc>
        <w:tc>
          <w:tcPr>
            <w:tcW w:w="6634" w:type="dxa"/>
          </w:tcPr>
          <w:p w14:paraId="458DCB7D"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5B725F" w:rsidRPr="007E0B31" w:rsidRDefault="005B725F" w:rsidP="005B725F">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5B725F" w:rsidRPr="007E0B31" w14:paraId="63C7C920" w14:textId="77777777" w:rsidTr="747BA05C">
        <w:trPr>
          <w:cantSplit/>
        </w:trPr>
        <w:tc>
          <w:tcPr>
            <w:tcW w:w="2884" w:type="dxa"/>
          </w:tcPr>
          <w:p w14:paraId="03100505" w14:textId="77777777" w:rsidR="005B725F" w:rsidRPr="007E0B31" w:rsidRDefault="005B725F" w:rsidP="005B725F">
            <w:pPr>
              <w:pStyle w:val="Arial11Bold"/>
              <w:rPr>
                <w:rFonts w:cs="Arial"/>
              </w:rPr>
            </w:pPr>
            <w:r w:rsidRPr="007E0B31">
              <w:rPr>
                <w:rFonts w:cs="Arial"/>
              </w:rPr>
              <w:t>De-synchronised Island(s)</w:t>
            </w:r>
          </w:p>
        </w:tc>
        <w:tc>
          <w:tcPr>
            <w:tcW w:w="6634" w:type="dxa"/>
          </w:tcPr>
          <w:p w14:paraId="189D40B3" w14:textId="5AEA0E26" w:rsidR="005B725F" w:rsidRPr="007E0B31" w:rsidRDefault="005B725F" w:rsidP="005B725F">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5B725F" w:rsidRPr="007E0B31" w14:paraId="365BD7A7" w14:textId="77777777" w:rsidTr="747BA05C">
        <w:trPr>
          <w:cantSplit/>
        </w:trPr>
        <w:tc>
          <w:tcPr>
            <w:tcW w:w="2884" w:type="dxa"/>
          </w:tcPr>
          <w:p w14:paraId="027BC704" w14:textId="77777777" w:rsidR="005B725F" w:rsidRPr="007E0B31" w:rsidRDefault="005B725F" w:rsidP="005B725F">
            <w:pPr>
              <w:pStyle w:val="Arial11Bold"/>
              <w:rPr>
                <w:rFonts w:cs="Arial"/>
              </w:rPr>
            </w:pPr>
            <w:r w:rsidRPr="007E0B31">
              <w:rPr>
                <w:rFonts w:cs="Arial"/>
              </w:rPr>
              <w:t>Detailed Planning Data</w:t>
            </w:r>
          </w:p>
        </w:tc>
        <w:tc>
          <w:tcPr>
            <w:tcW w:w="6634" w:type="dxa"/>
          </w:tcPr>
          <w:p w14:paraId="618E97A1" w14:textId="114F5797" w:rsidR="005B725F" w:rsidRPr="007E0B31" w:rsidRDefault="005B725F" w:rsidP="005B725F">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5B725F" w:rsidRPr="007E0B31" w14:paraId="0D8CB90A" w14:textId="77777777" w:rsidTr="747BA05C">
        <w:trPr>
          <w:cantSplit/>
        </w:trPr>
        <w:tc>
          <w:tcPr>
            <w:tcW w:w="2884" w:type="dxa"/>
          </w:tcPr>
          <w:p w14:paraId="7C6CFC2E" w14:textId="77777777" w:rsidR="005B725F" w:rsidRPr="007E0B31" w:rsidRDefault="005B725F" w:rsidP="005B725F">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5B725F" w:rsidRPr="007E0B31" w:rsidRDefault="005B725F" w:rsidP="005B725F">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5B725F" w:rsidRPr="007E0B31" w14:paraId="087B589C" w14:textId="77777777" w:rsidTr="747BA05C">
        <w:trPr>
          <w:cantSplit/>
        </w:trPr>
        <w:tc>
          <w:tcPr>
            <w:tcW w:w="2884" w:type="dxa"/>
          </w:tcPr>
          <w:p w14:paraId="6AA366E8" w14:textId="77777777" w:rsidR="005B725F" w:rsidRPr="007E0B31" w:rsidRDefault="005B725F" w:rsidP="005B725F">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5B725F" w:rsidRPr="007E0B31" w:rsidRDefault="005B725F" w:rsidP="005B725F">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5B725F" w:rsidRPr="0079139F" w14:paraId="6FA98D3A" w14:textId="77777777" w:rsidTr="747BA05C">
        <w:trPr>
          <w:cantSplit/>
        </w:trPr>
        <w:tc>
          <w:tcPr>
            <w:tcW w:w="2884" w:type="dxa"/>
          </w:tcPr>
          <w:p w14:paraId="640652FE" w14:textId="3306E7F6" w:rsidR="005B725F" w:rsidRPr="0079139F" w:rsidRDefault="005B725F" w:rsidP="005B725F">
            <w:pPr>
              <w:pStyle w:val="Arial11Bold"/>
              <w:rPr>
                <w:rFonts w:cs="Arial"/>
              </w:rPr>
            </w:pPr>
            <w:r w:rsidRPr="0079139F">
              <w:rPr>
                <w:rFonts w:cs="Arial"/>
              </w:rPr>
              <w:t>Disconnection</w:t>
            </w:r>
          </w:p>
        </w:tc>
        <w:tc>
          <w:tcPr>
            <w:tcW w:w="6634" w:type="dxa"/>
          </w:tcPr>
          <w:p w14:paraId="61AAC738" w14:textId="2AFD8882" w:rsidR="005B725F" w:rsidRPr="0079139F" w:rsidRDefault="005B725F" w:rsidP="005B725F">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5B725F" w:rsidRPr="007E0B31" w14:paraId="6FBBB87F" w14:textId="77777777" w:rsidTr="747BA05C">
        <w:trPr>
          <w:cantSplit/>
        </w:trPr>
        <w:tc>
          <w:tcPr>
            <w:tcW w:w="2884" w:type="dxa"/>
          </w:tcPr>
          <w:p w14:paraId="7F0320E6" w14:textId="63B2DB1A" w:rsidR="005B725F" w:rsidRPr="007E0B31" w:rsidRDefault="005B725F" w:rsidP="005B725F">
            <w:pPr>
              <w:pStyle w:val="Arial11Bold"/>
              <w:rPr>
                <w:rFonts w:cs="Arial"/>
              </w:rPr>
            </w:pPr>
            <w:r w:rsidRPr="007E0B31">
              <w:rPr>
                <w:rFonts w:cs="Arial"/>
              </w:rPr>
              <w:t>Discrimination</w:t>
            </w:r>
          </w:p>
        </w:tc>
        <w:tc>
          <w:tcPr>
            <w:tcW w:w="6634" w:type="dxa"/>
          </w:tcPr>
          <w:p w14:paraId="36121BA7" w14:textId="5F8C5E2B" w:rsidR="005B725F" w:rsidRPr="007E0B31" w:rsidRDefault="005B725F" w:rsidP="005B725F">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5B725F" w:rsidRPr="007E0B31" w14:paraId="19496D16" w14:textId="77777777" w:rsidTr="747BA05C">
        <w:trPr>
          <w:cantSplit/>
        </w:trPr>
        <w:tc>
          <w:tcPr>
            <w:tcW w:w="2884" w:type="dxa"/>
          </w:tcPr>
          <w:p w14:paraId="355DADE4" w14:textId="77777777" w:rsidR="005B725F" w:rsidRPr="007E0B31" w:rsidRDefault="005B725F" w:rsidP="005B725F">
            <w:pPr>
              <w:pStyle w:val="Arial11Bold"/>
              <w:rPr>
                <w:rFonts w:cs="Arial"/>
              </w:rPr>
            </w:pPr>
            <w:r w:rsidRPr="007E0B31">
              <w:rPr>
                <w:rFonts w:cs="Arial"/>
              </w:rPr>
              <w:t>Disputes Resolution Procedure</w:t>
            </w:r>
          </w:p>
        </w:tc>
        <w:tc>
          <w:tcPr>
            <w:tcW w:w="6634" w:type="dxa"/>
          </w:tcPr>
          <w:p w14:paraId="65E4E59C" w14:textId="77777777" w:rsidR="005B725F" w:rsidRPr="007E0B31" w:rsidRDefault="005B725F" w:rsidP="005B725F">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5B725F" w:rsidRPr="007E0B31" w14:paraId="36D6416B" w14:textId="77777777" w:rsidTr="747BA05C">
        <w:trPr>
          <w:cantSplit/>
        </w:trPr>
        <w:tc>
          <w:tcPr>
            <w:tcW w:w="2884" w:type="dxa"/>
          </w:tcPr>
          <w:p w14:paraId="30EAAF8C" w14:textId="77777777" w:rsidR="005B725F" w:rsidRPr="007E0B31" w:rsidRDefault="005B725F" w:rsidP="005B725F">
            <w:pPr>
              <w:pStyle w:val="Arial11Bold"/>
              <w:rPr>
                <w:rFonts w:cs="Arial"/>
              </w:rPr>
            </w:pPr>
            <w:r w:rsidRPr="007E0B31">
              <w:rPr>
                <w:rFonts w:cs="Arial"/>
              </w:rPr>
              <w:t>Distribution Code</w:t>
            </w:r>
          </w:p>
        </w:tc>
        <w:tc>
          <w:tcPr>
            <w:tcW w:w="6634" w:type="dxa"/>
          </w:tcPr>
          <w:p w14:paraId="365D5D6F" w14:textId="77777777" w:rsidR="005B725F" w:rsidRPr="007E0B31" w:rsidRDefault="005B725F" w:rsidP="005B725F">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5B725F" w:rsidRPr="007E0B31" w14:paraId="231BBB49" w14:textId="77777777" w:rsidTr="747BA05C">
        <w:trPr>
          <w:cantSplit/>
        </w:trPr>
        <w:tc>
          <w:tcPr>
            <w:tcW w:w="2884" w:type="dxa"/>
          </w:tcPr>
          <w:p w14:paraId="54987465" w14:textId="77777777" w:rsidR="005B725F" w:rsidRPr="007E0B31" w:rsidRDefault="005B725F" w:rsidP="005B725F">
            <w:pPr>
              <w:pStyle w:val="Arial11Bold"/>
              <w:rPr>
                <w:rFonts w:cs="Arial"/>
              </w:rPr>
            </w:pPr>
            <w:r w:rsidRPr="007E0B31">
              <w:rPr>
                <w:rFonts w:cs="Arial"/>
              </w:rPr>
              <w:t>Droop</w:t>
            </w:r>
          </w:p>
        </w:tc>
        <w:tc>
          <w:tcPr>
            <w:tcW w:w="6634" w:type="dxa"/>
          </w:tcPr>
          <w:p w14:paraId="77B62E50" w14:textId="1781255D" w:rsidR="005B725F" w:rsidRPr="007E0B31" w:rsidRDefault="005B725F" w:rsidP="005B725F">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5B725F" w:rsidRPr="007E0B31" w14:paraId="5843358E" w14:textId="77777777" w:rsidTr="747BA05C">
        <w:trPr>
          <w:cantSplit/>
        </w:trPr>
        <w:tc>
          <w:tcPr>
            <w:tcW w:w="2884" w:type="dxa"/>
          </w:tcPr>
          <w:p w14:paraId="79EC9BAF" w14:textId="77777777" w:rsidR="005B725F" w:rsidRPr="007E0B31" w:rsidRDefault="005B725F" w:rsidP="005B725F">
            <w:pPr>
              <w:pStyle w:val="Arial11Bold"/>
              <w:rPr>
                <w:rFonts w:cs="Arial"/>
              </w:rPr>
            </w:pPr>
            <w:r w:rsidRPr="007E0B31">
              <w:rPr>
                <w:rFonts w:cs="Arial"/>
              </w:rPr>
              <w:t>Dynamic Parameters</w:t>
            </w:r>
          </w:p>
        </w:tc>
        <w:tc>
          <w:tcPr>
            <w:tcW w:w="6634" w:type="dxa"/>
          </w:tcPr>
          <w:p w14:paraId="051D8350" w14:textId="77777777" w:rsidR="005B725F" w:rsidRPr="007E0B31" w:rsidRDefault="005B725F" w:rsidP="005B725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A5CCC" w:rsidRPr="000A5CCC" w14:paraId="02BA8D47" w14:textId="77777777" w:rsidTr="747BA05C">
        <w:trPr>
          <w:cantSplit/>
        </w:trPr>
        <w:tc>
          <w:tcPr>
            <w:tcW w:w="2884" w:type="dxa"/>
          </w:tcPr>
          <w:p w14:paraId="279AEE49" w14:textId="5DD21B3F" w:rsidR="000A5CCC" w:rsidRPr="000A5CCC" w:rsidRDefault="000A5CCC" w:rsidP="000A5CCC">
            <w:pPr>
              <w:pStyle w:val="Arial11Bold"/>
              <w:rPr>
                <w:rFonts w:cs="Arial"/>
              </w:rPr>
            </w:pPr>
            <w:r w:rsidRPr="002510FF">
              <w:rPr>
                <w:rFonts w:cs="Arial"/>
              </w:rPr>
              <w:t>Dynamic Reactive Compensation Equipment</w:t>
            </w:r>
          </w:p>
        </w:tc>
        <w:tc>
          <w:tcPr>
            <w:tcW w:w="6634" w:type="dxa"/>
          </w:tcPr>
          <w:p w14:paraId="7DB42348" w14:textId="606C1E72" w:rsidR="000A5CCC" w:rsidRPr="000A5CCC" w:rsidRDefault="000A5CCC" w:rsidP="000A5CCC">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5B725F" w:rsidRPr="000B675D" w14:paraId="4B2A5C83" w14:textId="77777777" w:rsidTr="747BA05C">
        <w:trPr>
          <w:cantSplit/>
        </w:trPr>
        <w:tc>
          <w:tcPr>
            <w:tcW w:w="2884" w:type="dxa"/>
          </w:tcPr>
          <w:p w14:paraId="13C94F80" w14:textId="77777777" w:rsidR="005B725F" w:rsidRPr="000B675D" w:rsidRDefault="005B725F" w:rsidP="005B725F">
            <w:pPr>
              <w:pStyle w:val="Arial11Bold"/>
              <w:rPr>
                <w:rFonts w:cs="Arial"/>
              </w:rPr>
            </w:pPr>
            <w:r w:rsidRPr="000B675D">
              <w:rPr>
                <w:rFonts w:cs="Arial"/>
              </w:rPr>
              <w:t>E&amp;W Offshore Transmission System</w:t>
            </w:r>
          </w:p>
        </w:tc>
        <w:tc>
          <w:tcPr>
            <w:tcW w:w="6634" w:type="dxa"/>
          </w:tcPr>
          <w:p w14:paraId="2CFB9907" w14:textId="77777777" w:rsidR="005B725F" w:rsidRPr="000B675D" w:rsidRDefault="005B725F" w:rsidP="005B725F">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5B725F" w:rsidRPr="0079139F" w14:paraId="29063031" w14:textId="77777777" w:rsidTr="747BA05C">
        <w:trPr>
          <w:cantSplit/>
        </w:trPr>
        <w:tc>
          <w:tcPr>
            <w:tcW w:w="2884" w:type="dxa"/>
          </w:tcPr>
          <w:p w14:paraId="25CE097E" w14:textId="3FA3BD6F" w:rsidR="005B725F" w:rsidRPr="0079139F" w:rsidRDefault="005B725F" w:rsidP="005B725F">
            <w:pPr>
              <w:pStyle w:val="Arial11Bold"/>
              <w:rPr>
                <w:rFonts w:cs="Arial"/>
              </w:rPr>
            </w:pPr>
            <w:r w:rsidRPr="0079139F">
              <w:rPr>
                <w:rFonts w:cs="Arial"/>
              </w:rPr>
              <w:t>E&amp;W Offshore Transmission Licensee</w:t>
            </w:r>
          </w:p>
        </w:tc>
        <w:tc>
          <w:tcPr>
            <w:tcW w:w="6634" w:type="dxa"/>
          </w:tcPr>
          <w:p w14:paraId="6C4EE077" w14:textId="07A71FD9" w:rsidR="005B725F" w:rsidRPr="0079139F" w:rsidRDefault="005B725F" w:rsidP="005B725F">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5B725F" w:rsidRPr="007E0B31" w14:paraId="16715855" w14:textId="77777777" w:rsidTr="747BA05C">
        <w:trPr>
          <w:cantSplit/>
        </w:trPr>
        <w:tc>
          <w:tcPr>
            <w:tcW w:w="2884" w:type="dxa"/>
          </w:tcPr>
          <w:p w14:paraId="491CEE12" w14:textId="278765B2" w:rsidR="005B725F" w:rsidRPr="007E0B31" w:rsidRDefault="005B725F" w:rsidP="005B725F">
            <w:pPr>
              <w:pStyle w:val="Arial11Bold"/>
              <w:rPr>
                <w:rFonts w:cs="Arial"/>
              </w:rPr>
            </w:pPr>
            <w:r w:rsidRPr="007E0B31">
              <w:rPr>
                <w:rFonts w:cs="Arial"/>
              </w:rPr>
              <w:t>E&amp;W Transmission System</w:t>
            </w:r>
          </w:p>
        </w:tc>
        <w:tc>
          <w:tcPr>
            <w:tcW w:w="6634" w:type="dxa"/>
          </w:tcPr>
          <w:p w14:paraId="75E612EF" w14:textId="1055308A" w:rsidR="005B725F" w:rsidRPr="007E0B31" w:rsidRDefault="005B725F" w:rsidP="005B725F">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5B725F" w:rsidRPr="007E0B31" w14:paraId="27D19D54" w14:textId="77777777" w:rsidTr="747BA05C">
        <w:trPr>
          <w:cantSplit/>
        </w:trPr>
        <w:tc>
          <w:tcPr>
            <w:tcW w:w="2884" w:type="dxa"/>
          </w:tcPr>
          <w:p w14:paraId="155671F3" w14:textId="77777777" w:rsidR="005B725F" w:rsidRPr="007E0B31" w:rsidRDefault="005B725F" w:rsidP="005B725F">
            <w:pPr>
              <w:pStyle w:val="Arial11Bold"/>
              <w:rPr>
                <w:rFonts w:cs="Arial"/>
              </w:rPr>
            </w:pPr>
            <w:r w:rsidRPr="007E0B31">
              <w:rPr>
                <w:rFonts w:cs="Arial"/>
              </w:rPr>
              <w:t>E&amp;W User</w:t>
            </w:r>
          </w:p>
        </w:tc>
        <w:tc>
          <w:tcPr>
            <w:tcW w:w="6634" w:type="dxa"/>
          </w:tcPr>
          <w:p w14:paraId="305E2C2E" w14:textId="77777777" w:rsidR="005B725F" w:rsidRPr="007E0B31" w:rsidRDefault="005B725F" w:rsidP="005B725F">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5B725F" w:rsidRPr="007E0B31" w14:paraId="4EF8D946" w14:textId="77777777" w:rsidTr="747BA05C">
        <w:trPr>
          <w:cantSplit/>
        </w:trPr>
        <w:tc>
          <w:tcPr>
            <w:tcW w:w="2884" w:type="dxa"/>
          </w:tcPr>
          <w:p w14:paraId="2F8D7755" w14:textId="77777777" w:rsidR="005B725F" w:rsidRPr="007E0B31" w:rsidRDefault="005B725F" w:rsidP="005B725F">
            <w:pPr>
              <w:pStyle w:val="Arial11Bold"/>
              <w:rPr>
                <w:rFonts w:cs="Arial"/>
              </w:rPr>
            </w:pPr>
            <w:r w:rsidRPr="007E0B31">
              <w:rPr>
                <w:rFonts w:cs="Arial"/>
              </w:rPr>
              <w:t>Earth Fault Factor</w:t>
            </w:r>
          </w:p>
        </w:tc>
        <w:tc>
          <w:tcPr>
            <w:tcW w:w="6634" w:type="dxa"/>
          </w:tcPr>
          <w:p w14:paraId="6127CD38" w14:textId="77777777" w:rsidR="005B725F" w:rsidRPr="007E0B31" w:rsidRDefault="005B725F" w:rsidP="005B725F">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5B725F" w:rsidRPr="007E0B31" w14:paraId="3ED6F9F3" w14:textId="77777777" w:rsidTr="747BA05C">
        <w:trPr>
          <w:cantSplit/>
        </w:trPr>
        <w:tc>
          <w:tcPr>
            <w:tcW w:w="2884" w:type="dxa"/>
          </w:tcPr>
          <w:p w14:paraId="3BB43CE7" w14:textId="77777777" w:rsidR="005B725F" w:rsidRPr="007E0B31" w:rsidRDefault="005B725F" w:rsidP="005B725F">
            <w:pPr>
              <w:pStyle w:val="Arial11Bold"/>
              <w:rPr>
                <w:rFonts w:cs="Arial"/>
              </w:rPr>
            </w:pPr>
            <w:r w:rsidRPr="007E0B31">
              <w:rPr>
                <w:rFonts w:cs="Arial"/>
              </w:rPr>
              <w:lastRenderedPageBreak/>
              <w:t>Earthing</w:t>
            </w:r>
          </w:p>
        </w:tc>
        <w:tc>
          <w:tcPr>
            <w:tcW w:w="6634" w:type="dxa"/>
          </w:tcPr>
          <w:p w14:paraId="0C914808" w14:textId="77777777" w:rsidR="005B725F" w:rsidRPr="007E0B31" w:rsidRDefault="005B725F" w:rsidP="005B725F">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5B725F" w:rsidRPr="007E0B31" w:rsidRDefault="005B725F" w:rsidP="005B725F">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5B725F" w:rsidRPr="007E0B31" w14:paraId="20790EFF" w14:textId="77777777" w:rsidTr="747BA05C">
        <w:trPr>
          <w:cantSplit/>
        </w:trPr>
        <w:tc>
          <w:tcPr>
            <w:tcW w:w="2884" w:type="dxa"/>
          </w:tcPr>
          <w:p w14:paraId="583FA21D" w14:textId="77777777" w:rsidR="005B725F" w:rsidRPr="007E0B31" w:rsidRDefault="005B725F" w:rsidP="005B725F">
            <w:pPr>
              <w:pStyle w:val="Arial11Bold"/>
              <w:rPr>
                <w:rFonts w:cs="Arial"/>
              </w:rPr>
            </w:pPr>
            <w:r w:rsidRPr="007E0B31">
              <w:rPr>
                <w:rFonts w:cs="Arial"/>
              </w:rPr>
              <w:t>Earthing Device</w:t>
            </w:r>
          </w:p>
        </w:tc>
        <w:tc>
          <w:tcPr>
            <w:tcW w:w="6634" w:type="dxa"/>
          </w:tcPr>
          <w:p w14:paraId="1C3B0D47" w14:textId="77777777" w:rsidR="005B725F" w:rsidRPr="007E0B31" w:rsidRDefault="005B725F" w:rsidP="005B725F">
            <w:pPr>
              <w:pStyle w:val="TableArial11"/>
              <w:rPr>
                <w:rFonts w:cs="Arial"/>
              </w:rPr>
            </w:pPr>
            <w:r w:rsidRPr="007E0B31">
              <w:rPr>
                <w:rFonts w:cs="Arial"/>
              </w:rPr>
              <w:t>A means of providing a connection between a conductor and earth being of adequate strength and capability.</w:t>
            </w:r>
          </w:p>
        </w:tc>
      </w:tr>
      <w:tr w:rsidR="005B725F" w:rsidRPr="007E0B31" w14:paraId="6FE62627" w14:textId="77777777" w:rsidTr="747BA05C">
        <w:trPr>
          <w:cantSplit/>
        </w:trPr>
        <w:tc>
          <w:tcPr>
            <w:tcW w:w="2884" w:type="dxa"/>
          </w:tcPr>
          <w:p w14:paraId="5F411AEF" w14:textId="77777777" w:rsidR="005B725F" w:rsidRPr="007E0B31" w:rsidRDefault="005B725F" w:rsidP="005B725F">
            <w:pPr>
              <w:pStyle w:val="Arial11Bold"/>
              <w:rPr>
                <w:rFonts w:cs="Arial"/>
              </w:rPr>
            </w:pPr>
            <w:r w:rsidRPr="007E0B31">
              <w:rPr>
                <w:rFonts w:cs="Arial"/>
              </w:rPr>
              <w:t>Elected Panel Members</w:t>
            </w:r>
          </w:p>
        </w:tc>
        <w:tc>
          <w:tcPr>
            <w:tcW w:w="6634" w:type="dxa"/>
          </w:tcPr>
          <w:p w14:paraId="5FB33BE8" w14:textId="77777777" w:rsidR="005B725F" w:rsidRPr="007E0B31" w:rsidRDefault="005B725F" w:rsidP="005B725F">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5B725F" w:rsidRPr="007E0B31" w:rsidRDefault="005B725F" w:rsidP="005B725F">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5B725F" w:rsidRPr="007E0B31" w:rsidRDefault="005B725F" w:rsidP="005B725F">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5B725F" w:rsidRPr="007E0B31" w:rsidRDefault="005B725F" w:rsidP="005B725F">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5B725F" w:rsidRPr="007E0B31" w:rsidRDefault="005B725F" w:rsidP="005B725F">
            <w:pPr>
              <w:pStyle w:val="TableArial11"/>
              <w:rPr>
                <w:rFonts w:cs="Arial"/>
              </w:rPr>
            </w:pPr>
            <w:r w:rsidRPr="007E0B31">
              <w:rPr>
                <w:rFonts w:cs="Arial"/>
              </w:rPr>
              <w:t xml:space="preserve">(d) the representatives of the </w:t>
            </w:r>
            <w:r w:rsidRPr="007E0B31">
              <w:rPr>
                <w:rFonts w:cs="Arial"/>
                <w:b/>
              </w:rPr>
              <w:t>Generators</w:t>
            </w:r>
          </w:p>
        </w:tc>
      </w:tr>
      <w:tr w:rsidR="005B725F" w:rsidRPr="007E0B31" w14:paraId="79615CAE" w14:textId="77777777" w:rsidTr="747BA05C">
        <w:trPr>
          <w:cantSplit/>
        </w:trPr>
        <w:tc>
          <w:tcPr>
            <w:tcW w:w="2884" w:type="dxa"/>
          </w:tcPr>
          <w:p w14:paraId="6B5295BC" w14:textId="77777777" w:rsidR="005B725F" w:rsidRPr="007E0B31" w:rsidRDefault="005B725F" w:rsidP="005B725F">
            <w:pPr>
              <w:pStyle w:val="Arial11Bold"/>
              <w:rPr>
                <w:rFonts w:cs="Arial"/>
              </w:rPr>
            </w:pPr>
            <w:r w:rsidRPr="007E0B31">
              <w:rPr>
                <w:rFonts w:cs="Arial"/>
              </w:rPr>
              <w:t>Electrical Standard</w:t>
            </w:r>
          </w:p>
        </w:tc>
        <w:tc>
          <w:tcPr>
            <w:tcW w:w="6634" w:type="dxa"/>
          </w:tcPr>
          <w:p w14:paraId="5A4738F8" w14:textId="77777777" w:rsidR="005B725F" w:rsidRPr="007E0B31" w:rsidRDefault="005B725F" w:rsidP="005B725F">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5B725F" w:rsidRPr="007E0B31" w14:paraId="77FD0811" w14:textId="77777777" w:rsidTr="747BA05C">
        <w:trPr>
          <w:cantSplit/>
        </w:trPr>
        <w:tc>
          <w:tcPr>
            <w:tcW w:w="2884" w:type="dxa"/>
          </w:tcPr>
          <w:p w14:paraId="7CF40496" w14:textId="51F2F0DA" w:rsidR="005B725F" w:rsidRPr="00F6331A" w:rsidRDefault="005B725F" w:rsidP="005B725F">
            <w:pPr>
              <w:pStyle w:val="Arial11Bold"/>
              <w:rPr>
                <w:rFonts w:cs="Arial"/>
              </w:rPr>
            </w:pPr>
            <w:r w:rsidRPr="00F6331A">
              <w:rPr>
                <w:lang w:val="en-US"/>
              </w:rPr>
              <w:t>Electricity Balancing Regulation</w:t>
            </w:r>
          </w:p>
        </w:tc>
        <w:tc>
          <w:tcPr>
            <w:tcW w:w="6634" w:type="dxa"/>
          </w:tcPr>
          <w:p w14:paraId="3860E34E" w14:textId="35D52113" w:rsidR="005B725F" w:rsidRPr="00F6331A" w:rsidRDefault="005B725F" w:rsidP="005B725F">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5B725F" w:rsidRPr="007E0B31" w14:paraId="5FDEE14B" w14:textId="77777777" w:rsidTr="747BA05C">
        <w:trPr>
          <w:cantSplit/>
        </w:trPr>
        <w:tc>
          <w:tcPr>
            <w:tcW w:w="2884" w:type="dxa"/>
          </w:tcPr>
          <w:p w14:paraId="272D7034" w14:textId="77777777" w:rsidR="005B725F" w:rsidRPr="007E0B31" w:rsidRDefault="005B725F" w:rsidP="005B725F">
            <w:pPr>
              <w:pStyle w:val="Arial11Bold"/>
              <w:rPr>
                <w:rFonts w:cs="Arial"/>
              </w:rPr>
            </w:pPr>
            <w:r w:rsidRPr="007E0B31">
              <w:rPr>
                <w:rFonts w:cs="Arial"/>
              </w:rPr>
              <w:t>Electricity Council</w:t>
            </w:r>
          </w:p>
        </w:tc>
        <w:tc>
          <w:tcPr>
            <w:tcW w:w="6634" w:type="dxa"/>
          </w:tcPr>
          <w:p w14:paraId="15365170" w14:textId="77777777" w:rsidR="005B725F" w:rsidRPr="007E0B31" w:rsidRDefault="005B725F" w:rsidP="005B725F">
            <w:pPr>
              <w:pStyle w:val="TableArial11"/>
              <w:rPr>
                <w:rFonts w:cs="Arial"/>
              </w:rPr>
            </w:pPr>
            <w:r w:rsidRPr="007E0B31">
              <w:rPr>
                <w:rFonts w:cs="Arial"/>
              </w:rPr>
              <w:t>That body set up under the Electricity Act, 1957.</w:t>
            </w:r>
          </w:p>
        </w:tc>
      </w:tr>
      <w:tr w:rsidR="005B725F" w:rsidRPr="007E0B31" w14:paraId="2701B422" w14:textId="77777777" w:rsidTr="747BA05C">
        <w:trPr>
          <w:cantSplit/>
        </w:trPr>
        <w:tc>
          <w:tcPr>
            <w:tcW w:w="2884" w:type="dxa"/>
          </w:tcPr>
          <w:p w14:paraId="0475EF83" w14:textId="77777777" w:rsidR="005B725F" w:rsidRPr="007E0B31" w:rsidRDefault="005B725F" w:rsidP="005B725F">
            <w:pPr>
              <w:pStyle w:val="Arial11Bold"/>
              <w:rPr>
                <w:rFonts w:cs="Arial"/>
              </w:rPr>
            </w:pPr>
            <w:r w:rsidRPr="007E0B31">
              <w:rPr>
                <w:rFonts w:cs="Arial"/>
              </w:rPr>
              <w:t>Electricity Distribution Licence</w:t>
            </w:r>
          </w:p>
        </w:tc>
        <w:tc>
          <w:tcPr>
            <w:tcW w:w="6634" w:type="dxa"/>
          </w:tcPr>
          <w:p w14:paraId="3B723255" w14:textId="77777777" w:rsidR="005B725F" w:rsidRPr="007E0B31" w:rsidRDefault="005B725F" w:rsidP="005B725F">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5B725F" w:rsidRPr="007E0B31" w14:paraId="45591D21" w14:textId="77777777" w:rsidTr="747BA05C">
        <w:trPr>
          <w:cantSplit/>
        </w:trPr>
        <w:tc>
          <w:tcPr>
            <w:tcW w:w="2884" w:type="dxa"/>
          </w:tcPr>
          <w:p w14:paraId="07683A3F" w14:textId="77777777" w:rsidR="005B725F" w:rsidRPr="007E0B31" w:rsidRDefault="005B725F" w:rsidP="005B725F">
            <w:pPr>
              <w:pStyle w:val="Arial11Bold"/>
              <w:rPr>
                <w:rFonts w:cs="Arial"/>
              </w:rPr>
            </w:pPr>
            <w:r w:rsidRPr="007E0B31">
              <w:rPr>
                <w:rFonts w:cs="Arial"/>
              </w:rPr>
              <w:t>Electricity Regulation</w:t>
            </w:r>
          </w:p>
        </w:tc>
        <w:tc>
          <w:tcPr>
            <w:tcW w:w="6634" w:type="dxa"/>
          </w:tcPr>
          <w:p w14:paraId="448F37B6" w14:textId="77777777" w:rsidR="005B725F" w:rsidRPr="007E0B31" w:rsidRDefault="005B725F" w:rsidP="005B725F">
            <w:pPr>
              <w:pStyle w:val="TableArial11"/>
              <w:rPr>
                <w:rFonts w:cs="Arial"/>
              </w:rPr>
            </w:pPr>
            <w:r w:rsidRPr="007E0B31">
              <w:rPr>
                <w:rFonts w:cs="Arial"/>
              </w:rPr>
              <w:t xml:space="preserve">As defined in the </w:t>
            </w:r>
            <w:r w:rsidRPr="007E0B31">
              <w:rPr>
                <w:rFonts w:cs="Arial"/>
                <w:b/>
              </w:rPr>
              <w:t>Transmission Licence.</w:t>
            </w:r>
          </w:p>
        </w:tc>
      </w:tr>
      <w:tr w:rsidR="005B725F" w:rsidRPr="007E0B31" w14:paraId="3F1D3736" w14:textId="77777777" w:rsidTr="747BA05C">
        <w:trPr>
          <w:cantSplit/>
        </w:trPr>
        <w:tc>
          <w:tcPr>
            <w:tcW w:w="2884" w:type="dxa"/>
          </w:tcPr>
          <w:p w14:paraId="487F65CC" w14:textId="786CD569" w:rsidR="005B725F" w:rsidRPr="007E0B31" w:rsidRDefault="005B725F" w:rsidP="005B725F">
            <w:pPr>
              <w:pStyle w:val="Arial11Bold"/>
              <w:rPr>
                <w:rFonts w:cs="Arial"/>
              </w:rPr>
            </w:pPr>
            <w:r w:rsidRPr="00DB341C">
              <w:rPr>
                <w:rFonts w:cs="Arial"/>
              </w:rPr>
              <w:t>Electricity Storage</w:t>
            </w:r>
          </w:p>
        </w:tc>
        <w:tc>
          <w:tcPr>
            <w:tcW w:w="6634" w:type="dxa"/>
          </w:tcPr>
          <w:p w14:paraId="5A71141B" w14:textId="7EEFC93F" w:rsidR="005B725F" w:rsidRPr="007E0B31" w:rsidRDefault="005B725F" w:rsidP="005B725F">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5B725F" w:rsidRPr="007E0B31" w14:paraId="71C453A5" w14:textId="77777777" w:rsidTr="747BA05C">
        <w:trPr>
          <w:cantSplit/>
        </w:trPr>
        <w:tc>
          <w:tcPr>
            <w:tcW w:w="2884" w:type="dxa"/>
          </w:tcPr>
          <w:p w14:paraId="0C20A181" w14:textId="2AAAF4F0" w:rsidR="005B725F" w:rsidRPr="007E0B31" w:rsidRDefault="005B725F" w:rsidP="005B725F">
            <w:pPr>
              <w:pStyle w:val="Arial11Bold"/>
              <w:rPr>
                <w:rFonts w:cs="Arial"/>
              </w:rPr>
            </w:pPr>
            <w:r w:rsidRPr="00DB341C">
              <w:rPr>
                <w:rFonts w:cs="Arial"/>
              </w:rPr>
              <w:t>Electricity Storage Module</w:t>
            </w:r>
          </w:p>
        </w:tc>
        <w:tc>
          <w:tcPr>
            <w:tcW w:w="6634" w:type="dxa"/>
          </w:tcPr>
          <w:p w14:paraId="5AE08111" w14:textId="5EABFFFC" w:rsidR="005B725F" w:rsidRPr="007E0B31" w:rsidRDefault="005B725F" w:rsidP="005B725F">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5B725F" w14:paraId="54F3B6E6" w14:textId="77777777" w:rsidTr="747BA05C">
        <w:trPr>
          <w:cantSplit/>
        </w:trPr>
        <w:tc>
          <w:tcPr>
            <w:tcW w:w="2884" w:type="dxa"/>
          </w:tcPr>
          <w:p w14:paraId="67ACC8AD" w14:textId="116BD586" w:rsidR="005B725F" w:rsidRDefault="005B725F" w:rsidP="005B725F">
            <w:pPr>
              <w:pStyle w:val="Arial11Bold"/>
              <w:rPr>
                <w:rFonts w:cs="Arial"/>
              </w:rPr>
            </w:pPr>
            <w:r w:rsidRPr="024814CE">
              <w:rPr>
                <w:rFonts w:cs="Arial"/>
              </w:rPr>
              <w:t>Electricity Storage Unit</w:t>
            </w:r>
          </w:p>
        </w:tc>
        <w:tc>
          <w:tcPr>
            <w:tcW w:w="6634" w:type="dxa"/>
          </w:tcPr>
          <w:p w14:paraId="0D3DC444" w14:textId="11F529A9" w:rsidR="005B725F" w:rsidRPr="00207464" w:rsidRDefault="005B725F" w:rsidP="005B725F">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5B725F" w:rsidRPr="007E0B31" w14:paraId="618E4044" w14:textId="77777777" w:rsidTr="747BA05C">
        <w:trPr>
          <w:cantSplit/>
        </w:trPr>
        <w:tc>
          <w:tcPr>
            <w:tcW w:w="2884" w:type="dxa"/>
          </w:tcPr>
          <w:p w14:paraId="06BF56EE" w14:textId="77777777" w:rsidR="005B725F" w:rsidRPr="007E0B31" w:rsidRDefault="005B725F" w:rsidP="005B725F">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5B725F" w:rsidRPr="007E0B31" w:rsidRDefault="005B725F" w:rsidP="005B725F">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5B725F" w:rsidRPr="007E0B31" w14:paraId="7456E88A" w14:textId="77777777" w:rsidTr="747BA05C">
        <w:trPr>
          <w:cantSplit/>
        </w:trPr>
        <w:tc>
          <w:tcPr>
            <w:tcW w:w="2884" w:type="dxa"/>
          </w:tcPr>
          <w:p w14:paraId="2944497F" w14:textId="77777777" w:rsidR="005B725F" w:rsidRPr="007E0B31" w:rsidRDefault="005B725F" w:rsidP="005B725F">
            <w:pPr>
              <w:pStyle w:val="Arial11Bold"/>
              <w:rPr>
                <w:rFonts w:cs="Arial"/>
              </w:rPr>
            </w:pPr>
            <w:r w:rsidRPr="007E0B31">
              <w:rPr>
                <w:rFonts w:cs="Arial"/>
              </w:rPr>
              <w:t>Electricity Supply Licence</w:t>
            </w:r>
          </w:p>
        </w:tc>
        <w:tc>
          <w:tcPr>
            <w:tcW w:w="6634" w:type="dxa"/>
          </w:tcPr>
          <w:p w14:paraId="3BC449FB" w14:textId="77777777" w:rsidR="005B725F" w:rsidRPr="007E0B31" w:rsidRDefault="005B725F" w:rsidP="005B725F">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B725F" w:rsidRPr="007E0B31" w14:paraId="383B22BD" w14:textId="77777777" w:rsidTr="747BA05C">
        <w:trPr>
          <w:cantSplit/>
        </w:trPr>
        <w:tc>
          <w:tcPr>
            <w:tcW w:w="2884" w:type="dxa"/>
          </w:tcPr>
          <w:p w14:paraId="4523E57A" w14:textId="77777777" w:rsidR="005B725F" w:rsidRPr="007E0B31" w:rsidRDefault="005B725F" w:rsidP="005B725F">
            <w:pPr>
              <w:pStyle w:val="Arial11Bold"/>
              <w:rPr>
                <w:rFonts w:cs="Arial"/>
              </w:rPr>
            </w:pPr>
            <w:r w:rsidRPr="007E0B31">
              <w:rPr>
                <w:rFonts w:cs="Arial"/>
              </w:rPr>
              <w:t>Electromagnetic Compatibility Level</w:t>
            </w:r>
          </w:p>
        </w:tc>
        <w:tc>
          <w:tcPr>
            <w:tcW w:w="6634" w:type="dxa"/>
          </w:tcPr>
          <w:p w14:paraId="0D27502A" w14:textId="4D35DCA2" w:rsidR="005B725F" w:rsidRPr="007E0B31" w:rsidRDefault="005B725F" w:rsidP="005B725F">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45E74" w:rsidRPr="00045E74" w14:paraId="7C353F29" w14:textId="77777777" w:rsidTr="747BA05C">
        <w:trPr>
          <w:cantSplit/>
        </w:trPr>
        <w:tc>
          <w:tcPr>
            <w:tcW w:w="2884" w:type="dxa"/>
          </w:tcPr>
          <w:p w14:paraId="20946F4B" w14:textId="4E1A3AC5" w:rsidR="00045E74" w:rsidRPr="00045E74" w:rsidRDefault="00045E74" w:rsidP="00045E74">
            <w:pPr>
              <w:pStyle w:val="Arial11Bold"/>
              <w:rPr>
                <w:rFonts w:cs="Arial"/>
              </w:rPr>
            </w:pPr>
            <w:r w:rsidRPr="002510FF">
              <w:rPr>
                <w:rFonts w:cs="Arial"/>
              </w:rPr>
              <w:t>Electronic Power Converter</w:t>
            </w:r>
          </w:p>
        </w:tc>
        <w:tc>
          <w:tcPr>
            <w:tcW w:w="6634" w:type="dxa"/>
          </w:tcPr>
          <w:p w14:paraId="797E454B" w14:textId="5F4D88DB" w:rsidR="00045E74" w:rsidRPr="00045E74" w:rsidRDefault="00045E74" w:rsidP="00045E74">
            <w:pPr>
              <w:pStyle w:val="TableArial11"/>
              <w:rPr>
                <w:rFonts w:cs="Arial"/>
              </w:rPr>
            </w:pPr>
            <w:r w:rsidRPr="002510FF">
              <w:rPr>
                <w:rFonts w:cs="Arial"/>
              </w:rPr>
              <w:t>Electrical</w:t>
            </w:r>
            <w:r w:rsidRPr="002510FF">
              <w:rPr>
                <w:rFonts w:cs="Arial"/>
                <w:b/>
              </w:rPr>
              <w:t xml:space="preserve"> Plant and </w:t>
            </w:r>
            <w:proofErr w:type="gramStart"/>
            <w:r w:rsidRPr="002510FF">
              <w:rPr>
                <w:rFonts w:cs="Arial"/>
                <w:b/>
              </w:rPr>
              <w:t xml:space="preserve">Apparatus </w:t>
            </w:r>
            <w:r w:rsidRPr="002510FF">
              <w:rPr>
                <w:rFonts w:cs="Arial"/>
              </w:rPr>
              <w:t xml:space="preserve"> which</w:t>
            </w:r>
            <w:proofErr w:type="gramEnd"/>
            <w:r w:rsidRPr="002510FF">
              <w:rPr>
                <w:rFonts w:cs="Arial"/>
              </w:rPr>
              <w:t xml:space="preserve">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5B725F" w:rsidRPr="007E0B31" w14:paraId="78630B68" w14:textId="77777777" w:rsidTr="747BA05C">
        <w:trPr>
          <w:cantSplit/>
        </w:trPr>
        <w:tc>
          <w:tcPr>
            <w:tcW w:w="2884" w:type="dxa"/>
          </w:tcPr>
          <w:p w14:paraId="4FB09170" w14:textId="77777777" w:rsidR="005B725F" w:rsidRPr="007E0B31" w:rsidRDefault="005B725F" w:rsidP="005B725F">
            <w:pPr>
              <w:pStyle w:val="Arial11Bold"/>
              <w:rPr>
                <w:rFonts w:cs="Arial"/>
              </w:rPr>
            </w:pPr>
            <w:r w:rsidRPr="007E0B31">
              <w:rPr>
                <w:rFonts w:cs="Arial"/>
              </w:rPr>
              <w:t>Embedded</w:t>
            </w:r>
          </w:p>
        </w:tc>
        <w:tc>
          <w:tcPr>
            <w:tcW w:w="6634" w:type="dxa"/>
          </w:tcPr>
          <w:p w14:paraId="43C85B4A" w14:textId="477FDA09" w:rsidR="005B725F" w:rsidRPr="007E0B31" w:rsidRDefault="005B725F" w:rsidP="005B725F">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5B725F" w:rsidRPr="007E0B31" w14:paraId="7BE66195" w14:textId="77777777" w:rsidTr="747BA05C">
        <w:trPr>
          <w:cantSplit/>
        </w:trPr>
        <w:tc>
          <w:tcPr>
            <w:tcW w:w="2884" w:type="dxa"/>
          </w:tcPr>
          <w:p w14:paraId="0AB999B5" w14:textId="77777777" w:rsidR="005B725F" w:rsidRPr="007E0B31" w:rsidRDefault="005B725F" w:rsidP="005B725F">
            <w:pPr>
              <w:pStyle w:val="Arial11Bold"/>
              <w:rPr>
                <w:rFonts w:cs="Arial"/>
              </w:rPr>
            </w:pPr>
            <w:r w:rsidRPr="007E0B31">
              <w:rPr>
                <w:rFonts w:cs="Arial"/>
              </w:rPr>
              <w:t>Embedded Development</w:t>
            </w:r>
          </w:p>
        </w:tc>
        <w:tc>
          <w:tcPr>
            <w:tcW w:w="6634" w:type="dxa"/>
          </w:tcPr>
          <w:p w14:paraId="0D4A7139" w14:textId="54525408" w:rsidR="005B725F" w:rsidRPr="007E0B31" w:rsidRDefault="005B725F" w:rsidP="005B725F">
            <w:pPr>
              <w:pStyle w:val="TableArial11"/>
              <w:rPr>
                <w:rFonts w:cs="Arial"/>
              </w:rPr>
            </w:pPr>
            <w:r w:rsidRPr="007E0B31">
              <w:rPr>
                <w:rFonts w:cs="Arial"/>
              </w:rPr>
              <w:t>Has the meaning set out in PC.4.4.3(a)</w:t>
            </w:r>
            <w:r>
              <w:rPr>
                <w:rFonts w:cs="Arial"/>
              </w:rPr>
              <w:t>.</w:t>
            </w:r>
          </w:p>
        </w:tc>
      </w:tr>
      <w:tr w:rsidR="005B725F" w:rsidRPr="007E0B31" w14:paraId="324AF804" w14:textId="77777777" w:rsidTr="747BA05C">
        <w:trPr>
          <w:cantSplit/>
        </w:trPr>
        <w:tc>
          <w:tcPr>
            <w:tcW w:w="2884" w:type="dxa"/>
          </w:tcPr>
          <w:p w14:paraId="503A9514" w14:textId="77777777" w:rsidR="005B725F" w:rsidRPr="007E0B31" w:rsidRDefault="005B725F" w:rsidP="005B725F">
            <w:pPr>
              <w:pStyle w:val="Arial11Bold"/>
              <w:rPr>
                <w:rFonts w:cs="Arial"/>
              </w:rPr>
            </w:pPr>
            <w:r w:rsidRPr="007E0B31">
              <w:rPr>
                <w:rFonts w:cs="Arial"/>
              </w:rPr>
              <w:t>Embedded Development Agreement</w:t>
            </w:r>
          </w:p>
        </w:tc>
        <w:tc>
          <w:tcPr>
            <w:tcW w:w="6634" w:type="dxa"/>
          </w:tcPr>
          <w:p w14:paraId="7275F528" w14:textId="77777777" w:rsidR="005B725F" w:rsidRPr="007E0B31" w:rsidRDefault="005B725F" w:rsidP="005B725F">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5B725F" w:rsidRPr="007E0B31" w14:paraId="76FDE784" w14:textId="77777777" w:rsidTr="747BA05C">
        <w:trPr>
          <w:cantSplit/>
        </w:trPr>
        <w:tc>
          <w:tcPr>
            <w:tcW w:w="2884" w:type="dxa"/>
          </w:tcPr>
          <w:p w14:paraId="067A8F97" w14:textId="4D591BE2" w:rsidR="005B725F" w:rsidRPr="009D0E56" w:rsidRDefault="005B725F" w:rsidP="005B725F">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5B725F" w:rsidRPr="004161F0" w:rsidRDefault="005B725F" w:rsidP="005B725F">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5B725F" w:rsidRPr="004161F0" w:rsidRDefault="005B725F" w:rsidP="005B725F">
            <w:pPr>
              <w:pStyle w:val="paragraph"/>
              <w:spacing w:before="0" w:beforeAutospacing="0" w:after="0" w:afterAutospacing="0"/>
              <w:ind w:left="45"/>
              <w:textAlignment w:val="baseline"/>
              <w:rPr>
                <w:rFonts w:ascii="Arial" w:hAnsi="Arial" w:cs="Arial"/>
                <w:sz w:val="20"/>
                <w:szCs w:val="20"/>
              </w:rPr>
            </w:pPr>
          </w:p>
          <w:p w14:paraId="077319CF" w14:textId="77777777" w:rsidR="005B725F" w:rsidRPr="004161F0" w:rsidRDefault="005B725F" w:rsidP="005B725F">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5B725F" w:rsidRPr="004161F0" w:rsidRDefault="005B725F" w:rsidP="005B725F">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5B725F" w:rsidRPr="007E0B31" w14:paraId="00288AB3" w14:textId="77777777" w:rsidTr="747BA05C">
        <w:trPr>
          <w:cantSplit/>
        </w:trPr>
        <w:tc>
          <w:tcPr>
            <w:tcW w:w="2884" w:type="dxa"/>
          </w:tcPr>
          <w:p w14:paraId="55688B36" w14:textId="0C025310" w:rsidR="005B725F" w:rsidRPr="007E0B31" w:rsidRDefault="005B725F" w:rsidP="005B725F">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5B725F" w:rsidRPr="007E0B31" w:rsidRDefault="005B725F" w:rsidP="005B725F">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5B725F" w:rsidRPr="007E0B31" w14:paraId="2DAED564" w14:textId="77777777" w:rsidTr="747BA05C">
        <w:trPr>
          <w:cantSplit/>
        </w:trPr>
        <w:tc>
          <w:tcPr>
            <w:tcW w:w="2884" w:type="dxa"/>
          </w:tcPr>
          <w:p w14:paraId="01198E4B" w14:textId="77777777" w:rsidR="005B725F" w:rsidRPr="007E0B31" w:rsidRDefault="005B725F" w:rsidP="005B725F">
            <w:pPr>
              <w:pStyle w:val="Arial11Bold"/>
              <w:rPr>
                <w:rFonts w:cs="Arial"/>
              </w:rPr>
            </w:pPr>
            <w:r w:rsidRPr="007E0B31">
              <w:rPr>
                <w:rFonts w:cs="Arial"/>
              </w:rPr>
              <w:t>Embedded Person</w:t>
            </w:r>
          </w:p>
        </w:tc>
        <w:tc>
          <w:tcPr>
            <w:tcW w:w="6634" w:type="dxa"/>
          </w:tcPr>
          <w:p w14:paraId="4C7488BF" w14:textId="77777777" w:rsidR="005B725F" w:rsidRPr="007E0B31" w:rsidRDefault="005B725F" w:rsidP="005B725F">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5B725F" w:rsidRPr="007E0B31" w14:paraId="1456BAF8" w14:textId="77777777" w:rsidTr="747BA05C">
        <w:trPr>
          <w:cantSplit/>
        </w:trPr>
        <w:tc>
          <w:tcPr>
            <w:tcW w:w="2884" w:type="dxa"/>
          </w:tcPr>
          <w:p w14:paraId="273D1FA4" w14:textId="77777777" w:rsidR="005B725F" w:rsidRPr="007E0B31" w:rsidRDefault="005B725F" w:rsidP="005B725F">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5B725F" w:rsidRPr="007E0B31" w:rsidRDefault="005B725F" w:rsidP="005B725F">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5B725F" w:rsidRPr="007E0B31" w14:paraId="309DF515" w14:textId="77777777" w:rsidTr="747BA05C">
        <w:trPr>
          <w:cantSplit/>
        </w:trPr>
        <w:tc>
          <w:tcPr>
            <w:tcW w:w="2884" w:type="dxa"/>
          </w:tcPr>
          <w:p w14:paraId="5E4F87D8" w14:textId="77777777" w:rsidR="005B725F" w:rsidRPr="007E0B31" w:rsidRDefault="005B725F" w:rsidP="005B725F">
            <w:pPr>
              <w:pStyle w:val="Arial11Bold"/>
              <w:rPr>
                <w:rFonts w:cs="Arial"/>
              </w:rPr>
            </w:pPr>
            <w:r w:rsidRPr="007E0B31">
              <w:rPr>
                <w:rFonts w:cs="Arial"/>
              </w:rPr>
              <w:t>Emergency Instruction</w:t>
            </w:r>
          </w:p>
        </w:tc>
        <w:tc>
          <w:tcPr>
            <w:tcW w:w="6634" w:type="dxa"/>
          </w:tcPr>
          <w:p w14:paraId="2C1B5BD0" w14:textId="3A6BD19D" w:rsidR="005B725F" w:rsidRPr="007E0B31" w:rsidRDefault="005B725F" w:rsidP="005B725F">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5B725F" w:rsidRPr="007E0B31" w14:paraId="0B7E24DC" w14:textId="77777777" w:rsidTr="747BA05C">
        <w:trPr>
          <w:cantSplit/>
        </w:trPr>
        <w:tc>
          <w:tcPr>
            <w:tcW w:w="2884" w:type="dxa"/>
          </w:tcPr>
          <w:p w14:paraId="36CFFB26" w14:textId="77777777" w:rsidR="005B725F" w:rsidRPr="007E0B31" w:rsidRDefault="005B725F" w:rsidP="005B725F">
            <w:pPr>
              <w:pStyle w:val="Arial11Bold"/>
              <w:rPr>
                <w:rFonts w:cs="Arial"/>
              </w:rPr>
            </w:pPr>
            <w:r w:rsidRPr="007E0B31">
              <w:rPr>
                <w:rFonts w:cs="Arial"/>
              </w:rPr>
              <w:lastRenderedPageBreak/>
              <w:t>EMR Administrative Parties</w:t>
            </w:r>
          </w:p>
        </w:tc>
        <w:tc>
          <w:tcPr>
            <w:tcW w:w="6634" w:type="dxa"/>
          </w:tcPr>
          <w:p w14:paraId="63E2B672" w14:textId="77777777" w:rsidR="005B725F" w:rsidRPr="007E0B31" w:rsidRDefault="005B725F" w:rsidP="005B725F">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5B725F" w:rsidRPr="007E0B31" w14:paraId="1177F5BF" w14:textId="77777777" w:rsidTr="747BA05C">
        <w:trPr>
          <w:cantSplit/>
        </w:trPr>
        <w:tc>
          <w:tcPr>
            <w:tcW w:w="2884" w:type="dxa"/>
          </w:tcPr>
          <w:p w14:paraId="0158BF8D" w14:textId="77777777" w:rsidR="005B725F" w:rsidRPr="007E0B31" w:rsidRDefault="005B725F" w:rsidP="005B725F">
            <w:pPr>
              <w:pStyle w:val="Arial11Bold"/>
              <w:rPr>
                <w:rFonts w:cs="Arial"/>
              </w:rPr>
            </w:pPr>
            <w:r w:rsidRPr="007E0B31">
              <w:rPr>
                <w:rFonts w:cs="Arial"/>
              </w:rPr>
              <w:t>EMR Documents</w:t>
            </w:r>
          </w:p>
        </w:tc>
        <w:tc>
          <w:tcPr>
            <w:tcW w:w="6634" w:type="dxa"/>
          </w:tcPr>
          <w:p w14:paraId="44B93D78" w14:textId="77777777" w:rsidR="005B725F" w:rsidRPr="007E0B31" w:rsidRDefault="005B725F" w:rsidP="005B725F">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5B725F" w:rsidRPr="007E0B31" w14:paraId="3F49DD85" w14:textId="77777777" w:rsidTr="747BA05C">
        <w:trPr>
          <w:cantSplit/>
        </w:trPr>
        <w:tc>
          <w:tcPr>
            <w:tcW w:w="2884" w:type="dxa"/>
          </w:tcPr>
          <w:p w14:paraId="421B5476" w14:textId="77777777" w:rsidR="005B725F" w:rsidRPr="007E0B31" w:rsidRDefault="005B725F" w:rsidP="005B725F">
            <w:pPr>
              <w:pStyle w:val="Arial11Bold"/>
              <w:rPr>
                <w:rFonts w:cs="Arial"/>
              </w:rPr>
            </w:pPr>
            <w:r w:rsidRPr="007E0B31">
              <w:rPr>
                <w:rFonts w:cs="Arial"/>
              </w:rPr>
              <w:t>EMR Functions</w:t>
            </w:r>
          </w:p>
        </w:tc>
        <w:tc>
          <w:tcPr>
            <w:tcW w:w="6634" w:type="dxa"/>
          </w:tcPr>
          <w:p w14:paraId="2D8415ED" w14:textId="77777777" w:rsidR="005B725F" w:rsidRPr="007E0B31" w:rsidRDefault="005B725F" w:rsidP="005B725F">
            <w:pPr>
              <w:pStyle w:val="TableArial11"/>
              <w:rPr>
                <w:rFonts w:cs="Arial"/>
              </w:rPr>
            </w:pPr>
            <w:r w:rsidRPr="007E0B31">
              <w:rPr>
                <w:rFonts w:cs="Arial"/>
              </w:rPr>
              <w:t>Has the meaning given to “EMR functions” in Chapter 5 of Part 2 of the Energy Act 2013.</w:t>
            </w:r>
          </w:p>
        </w:tc>
      </w:tr>
      <w:tr w:rsidR="005B725F" w:rsidRPr="007E0B31" w14:paraId="02A6FBDC" w14:textId="77777777" w:rsidTr="747BA05C">
        <w:trPr>
          <w:cantSplit/>
        </w:trPr>
        <w:tc>
          <w:tcPr>
            <w:tcW w:w="2884" w:type="dxa"/>
          </w:tcPr>
          <w:p w14:paraId="0FC4088B" w14:textId="77777777" w:rsidR="005B725F" w:rsidRPr="007E0B31" w:rsidRDefault="005B725F" w:rsidP="005B725F">
            <w:pPr>
              <w:pStyle w:val="Arial11Bold"/>
              <w:rPr>
                <w:rFonts w:cs="Arial"/>
              </w:rPr>
            </w:pPr>
            <w:r w:rsidRPr="007E0B31">
              <w:rPr>
                <w:rFonts w:cs="Arial"/>
              </w:rPr>
              <w:t>Engineering Recommendations</w:t>
            </w:r>
          </w:p>
        </w:tc>
        <w:tc>
          <w:tcPr>
            <w:tcW w:w="6634" w:type="dxa"/>
          </w:tcPr>
          <w:p w14:paraId="6E886C13" w14:textId="77777777" w:rsidR="005B725F" w:rsidRPr="007E0B31" w:rsidRDefault="005B725F" w:rsidP="005B725F">
            <w:pPr>
              <w:pStyle w:val="TableArial11"/>
              <w:rPr>
                <w:rFonts w:cs="Arial"/>
              </w:rPr>
            </w:pPr>
            <w:r w:rsidRPr="007E0B31">
              <w:rPr>
                <w:rFonts w:cs="Arial"/>
              </w:rPr>
              <w:t>The documents referred to as such and issued by the Energy Networks Association or the former Electricity Council.</w:t>
            </w:r>
          </w:p>
        </w:tc>
      </w:tr>
      <w:tr w:rsidR="005B725F" w:rsidRPr="007E0B31" w14:paraId="19BABE29" w14:textId="77777777" w:rsidTr="747BA05C">
        <w:trPr>
          <w:cantSplit/>
        </w:trPr>
        <w:tc>
          <w:tcPr>
            <w:tcW w:w="2884" w:type="dxa"/>
          </w:tcPr>
          <w:p w14:paraId="552734E6" w14:textId="1545D5FD" w:rsidR="005B725F" w:rsidRPr="007E0B31" w:rsidRDefault="005B725F" w:rsidP="005B725F">
            <w:pPr>
              <w:pStyle w:val="Arial11Bold"/>
              <w:rPr>
                <w:rFonts w:cs="Arial"/>
              </w:rPr>
            </w:pPr>
            <w:r>
              <w:rPr>
                <w:rFonts w:cs="Arial"/>
              </w:rPr>
              <w:t>Engineering Recommendation G5</w:t>
            </w:r>
          </w:p>
        </w:tc>
        <w:tc>
          <w:tcPr>
            <w:tcW w:w="6634" w:type="dxa"/>
          </w:tcPr>
          <w:p w14:paraId="5C25304C" w14:textId="5C9C6EBC" w:rsidR="005B725F" w:rsidRPr="007E0B31" w:rsidRDefault="005B725F" w:rsidP="005B725F">
            <w:pPr>
              <w:pStyle w:val="TableArial11"/>
              <w:rPr>
                <w:rFonts w:cs="Arial"/>
              </w:rPr>
            </w:pPr>
            <w:r>
              <w:rPr>
                <w:rFonts w:cs="Arial"/>
              </w:rPr>
              <w:t>Means Engineering Recommendation G5/5.</w:t>
            </w:r>
          </w:p>
        </w:tc>
      </w:tr>
      <w:tr w:rsidR="005B725F" w:rsidRPr="007E0B31" w14:paraId="1A461395" w14:textId="77777777" w:rsidTr="747BA05C">
        <w:trPr>
          <w:cantSplit/>
        </w:trPr>
        <w:tc>
          <w:tcPr>
            <w:tcW w:w="2884" w:type="dxa"/>
          </w:tcPr>
          <w:p w14:paraId="5B18CA36" w14:textId="77777777" w:rsidR="005B725F" w:rsidRPr="007E0B31" w:rsidRDefault="005B725F" w:rsidP="005B725F">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5B725F" w:rsidRPr="007E0B31" w:rsidRDefault="005B725F" w:rsidP="005B725F">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5B725F" w:rsidRPr="007E0B31" w14:paraId="2950C7E5" w14:textId="77777777" w:rsidTr="747BA05C">
        <w:trPr>
          <w:cantSplit/>
        </w:trPr>
        <w:tc>
          <w:tcPr>
            <w:tcW w:w="2884" w:type="dxa"/>
          </w:tcPr>
          <w:p w14:paraId="0D69FC18" w14:textId="77777777" w:rsidR="005B725F" w:rsidRPr="001F43C1" w:rsidRDefault="005B725F" w:rsidP="005B725F">
            <w:pPr>
              <w:pStyle w:val="Arial11Bold"/>
              <w:rPr>
                <w:rFonts w:cs="Arial"/>
              </w:rPr>
            </w:pPr>
            <w:r w:rsidRPr="001F43C1">
              <w:rPr>
                <w:rFonts w:cs="Arial"/>
              </w:rPr>
              <w:t>Equipment Certificate</w:t>
            </w:r>
          </w:p>
        </w:tc>
        <w:tc>
          <w:tcPr>
            <w:tcW w:w="6634" w:type="dxa"/>
          </w:tcPr>
          <w:p w14:paraId="35F8EAB4" w14:textId="39FE8007" w:rsidR="005B725F" w:rsidRPr="001F43C1" w:rsidRDefault="005B725F" w:rsidP="005B725F">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5B725F" w:rsidRPr="007E0B31" w14:paraId="03E8B9AA" w14:textId="77777777" w:rsidTr="747BA05C">
        <w:trPr>
          <w:cantSplit/>
        </w:trPr>
        <w:tc>
          <w:tcPr>
            <w:tcW w:w="2884" w:type="dxa"/>
          </w:tcPr>
          <w:p w14:paraId="1B116121" w14:textId="77777777" w:rsidR="005B725F" w:rsidRPr="007E0B31" w:rsidRDefault="005B725F" w:rsidP="005B725F">
            <w:pPr>
              <w:pStyle w:val="Arial11Bold"/>
              <w:rPr>
                <w:rFonts w:cs="Arial"/>
              </w:rPr>
            </w:pPr>
            <w:r w:rsidRPr="007E0B31">
              <w:rPr>
                <w:rFonts w:cs="Arial"/>
              </w:rPr>
              <w:t>Estimated Registered Data</w:t>
            </w:r>
          </w:p>
        </w:tc>
        <w:tc>
          <w:tcPr>
            <w:tcW w:w="6634" w:type="dxa"/>
          </w:tcPr>
          <w:p w14:paraId="04C7E6AA" w14:textId="77777777" w:rsidR="005B725F" w:rsidRPr="007E0B31" w:rsidRDefault="005B725F" w:rsidP="005B725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5B725F" w:rsidRPr="007E0B31" w14:paraId="393BBD51" w14:textId="77777777" w:rsidTr="747BA05C">
        <w:trPr>
          <w:cantSplit/>
        </w:trPr>
        <w:tc>
          <w:tcPr>
            <w:tcW w:w="2884" w:type="dxa"/>
          </w:tcPr>
          <w:p w14:paraId="12276130" w14:textId="77777777" w:rsidR="005B725F" w:rsidRPr="007E0B31" w:rsidRDefault="005B725F" w:rsidP="005B725F">
            <w:pPr>
              <w:pStyle w:val="Arial11Bold"/>
              <w:rPr>
                <w:rFonts w:cs="Arial"/>
              </w:rPr>
            </w:pPr>
            <w:r w:rsidRPr="007E0B31">
              <w:rPr>
                <w:rFonts w:cs="Arial"/>
              </w:rPr>
              <w:lastRenderedPageBreak/>
              <w:t>EU Code User</w:t>
            </w:r>
          </w:p>
        </w:tc>
        <w:tc>
          <w:tcPr>
            <w:tcW w:w="6634" w:type="dxa"/>
          </w:tcPr>
          <w:p w14:paraId="0BC82B48" w14:textId="77777777" w:rsidR="005B725F" w:rsidRPr="007E0B31" w:rsidRDefault="005B725F" w:rsidP="005B725F">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5B725F" w:rsidRPr="007E0B31"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5B725F" w:rsidRPr="007E0B31" w:rsidRDefault="005B725F" w:rsidP="005B725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5B725F" w:rsidRPr="007E0B31" w:rsidRDefault="005B725F" w:rsidP="005B725F">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5B725F" w:rsidRDefault="005B725F" w:rsidP="005B725F">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5B725F" w:rsidRPr="00A87826" w:rsidRDefault="005B725F" w:rsidP="005B725F">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5B725F" w:rsidRPr="00965E71" w:rsidRDefault="005B725F" w:rsidP="005B725F">
            <w:pPr>
              <w:pStyle w:val="TableArial11"/>
              <w:numPr>
                <w:ilvl w:val="0"/>
                <w:numId w:val="11"/>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5B725F" w:rsidRPr="005C20E3" w:rsidRDefault="005B725F" w:rsidP="005B725F">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5B725F" w:rsidRPr="007E0B31" w14:paraId="34B16CD5" w14:textId="77777777" w:rsidTr="747BA05C">
        <w:trPr>
          <w:cantSplit/>
        </w:trPr>
        <w:tc>
          <w:tcPr>
            <w:tcW w:w="2884" w:type="dxa"/>
          </w:tcPr>
          <w:p w14:paraId="43DAAB5C" w14:textId="05D82DA7" w:rsidR="005B725F" w:rsidRPr="007E0B31" w:rsidRDefault="005B725F" w:rsidP="005B725F">
            <w:pPr>
              <w:pStyle w:val="Arial11Bold"/>
              <w:rPr>
                <w:rFonts w:cs="Arial"/>
              </w:rPr>
            </w:pPr>
            <w:r w:rsidRPr="007E0B31">
              <w:rPr>
                <w:rFonts w:cs="Arial"/>
              </w:rPr>
              <w:lastRenderedPageBreak/>
              <w:t>EU Generator</w:t>
            </w:r>
          </w:p>
        </w:tc>
        <w:tc>
          <w:tcPr>
            <w:tcW w:w="6634" w:type="dxa"/>
          </w:tcPr>
          <w:p w14:paraId="36ECC795" w14:textId="515C007C" w:rsidR="005B725F" w:rsidRPr="007E0B31" w:rsidRDefault="005B725F" w:rsidP="005B725F">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5B725F" w:rsidRPr="007E0B31" w14:paraId="18C1605C" w14:textId="77777777" w:rsidTr="747BA05C">
        <w:trPr>
          <w:cantSplit/>
        </w:trPr>
        <w:tc>
          <w:tcPr>
            <w:tcW w:w="2884" w:type="dxa"/>
          </w:tcPr>
          <w:p w14:paraId="32E2A05F" w14:textId="08CAE283" w:rsidR="005B725F" w:rsidRPr="001F43C1" w:rsidRDefault="005B725F" w:rsidP="005B725F">
            <w:pPr>
              <w:pStyle w:val="Arial11Bold"/>
              <w:rPr>
                <w:rFonts w:cs="Arial"/>
              </w:rPr>
            </w:pPr>
            <w:r w:rsidRPr="005C20E3">
              <w:rPr>
                <w:rFonts w:cs="Arial"/>
              </w:rPr>
              <w:t>EU Grid Supply Point</w:t>
            </w:r>
          </w:p>
        </w:tc>
        <w:tc>
          <w:tcPr>
            <w:tcW w:w="6634" w:type="dxa"/>
          </w:tcPr>
          <w:p w14:paraId="5CE27367" w14:textId="77777777" w:rsidR="005B725F" w:rsidRPr="005C20E3" w:rsidRDefault="005B725F" w:rsidP="005B725F">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5B725F" w:rsidRPr="005C20E3" w:rsidRDefault="005B725F" w:rsidP="005B725F">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5B725F" w:rsidRPr="005C20E3" w:rsidRDefault="005B725F" w:rsidP="005B725F">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r>
            <w:proofErr w:type="gramStart"/>
            <w:r w:rsidRPr="005C20E3">
              <w:rPr>
                <w:rFonts w:cs="Arial"/>
                <w:b/>
              </w:rPr>
              <w:t>Customer’s  Plant</w:t>
            </w:r>
            <w:proofErr w:type="gramEnd"/>
            <w:r w:rsidRPr="005C20E3">
              <w:rPr>
                <w:rFonts w:cs="Arial"/>
                <w:b/>
              </w:rPr>
              <w:t xml:space="preserve">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5B725F" w:rsidRPr="001F43C1" w:rsidRDefault="005B725F" w:rsidP="005B725F">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5B725F" w:rsidRPr="007E0B31" w14:paraId="42439799" w14:textId="77777777" w:rsidTr="747BA05C">
        <w:trPr>
          <w:cantSplit/>
        </w:trPr>
        <w:tc>
          <w:tcPr>
            <w:tcW w:w="2884" w:type="dxa"/>
          </w:tcPr>
          <w:p w14:paraId="15A8E8B8" w14:textId="77777777" w:rsidR="005B725F" w:rsidRPr="007E0B31" w:rsidRDefault="005B725F" w:rsidP="005B725F">
            <w:pPr>
              <w:pStyle w:val="Arial11Bold"/>
              <w:rPr>
                <w:rFonts w:cs="Arial"/>
              </w:rPr>
            </w:pPr>
            <w:r w:rsidRPr="007E0B31">
              <w:rPr>
                <w:rFonts w:cs="Arial"/>
              </w:rPr>
              <w:t>EU Transparency Availability Data</w:t>
            </w:r>
          </w:p>
        </w:tc>
        <w:tc>
          <w:tcPr>
            <w:tcW w:w="6634" w:type="dxa"/>
          </w:tcPr>
          <w:p w14:paraId="0BF49D4F" w14:textId="6E1629CC" w:rsidR="005B725F" w:rsidRPr="007E0B31" w:rsidRDefault="005B725F" w:rsidP="005B725F">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5B725F" w:rsidRPr="007E0B31" w14:paraId="1927BF72" w14:textId="77777777" w:rsidTr="747BA05C">
        <w:trPr>
          <w:cantSplit/>
        </w:trPr>
        <w:tc>
          <w:tcPr>
            <w:tcW w:w="2884" w:type="dxa"/>
          </w:tcPr>
          <w:p w14:paraId="361B8F64" w14:textId="77777777" w:rsidR="005B725F" w:rsidRPr="007E0B31" w:rsidRDefault="005B725F" w:rsidP="005B725F">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5B725F" w:rsidRPr="007E0B31" w14:paraId="3C2A40C1" w14:textId="77777777" w:rsidTr="747BA05C">
        <w:trPr>
          <w:cantSplit/>
        </w:trPr>
        <w:tc>
          <w:tcPr>
            <w:tcW w:w="2884" w:type="dxa"/>
          </w:tcPr>
          <w:p w14:paraId="24E83435" w14:textId="77777777" w:rsidR="005B725F" w:rsidRPr="007E0B31" w:rsidRDefault="005B725F" w:rsidP="005B725F">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5B725F" w:rsidRPr="007E0B31" w:rsidRDefault="005B725F" w:rsidP="005B725F">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5B725F" w:rsidRPr="007E0B31" w14:paraId="7655CF73" w14:textId="77777777" w:rsidTr="747BA05C">
        <w:trPr>
          <w:cantSplit/>
        </w:trPr>
        <w:tc>
          <w:tcPr>
            <w:tcW w:w="2884" w:type="dxa"/>
          </w:tcPr>
          <w:p w14:paraId="11BA1177" w14:textId="77777777" w:rsidR="005B725F" w:rsidRPr="007E0B31" w:rsidRDefault="005B725F" w:rsidP="005B725F">
            <w:pPr>
              <w:pStyle w:val="Arial11Bold"/>
              <w:rPr>
                <w:rFonts w:cs="Arial"/>
              </w:rPr>
            </w:pPr>
            <w:r w:rsidRPr="007E0B31">
              <w:rPr>
                <w:rFonts w:cs="Arial"/>
              </w:rPr>
              <w:t>European Specification</w:t>
            </w:r>
          </w:p>
        </w:tc>
        <w:tc>
          <w:tcPr>
            <w:tcW w:w="6634" w:type="dxa"/>
          </w:tcPr>
          <w:p w14:paraId="2A3CB76E" w14:textId="77777777" w:rsidR="005B725F" w:rsidRPr="007E0B31" w:rsidRDefault="005B725F" w:rsidP="005B725F">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5B725F" w:rsidRPr="007E0B31" w14:paraId="2A93D3F5" w14:textId="77777777" w:rsidTr="747BA05C">
        <w:trPr>
          <w:cantSplit/>
        </w:trPr>
        <w:tc>
          <w:tcPr>
            <w:tcW w:w="2884" w:type="dxa"/>
          </w:tcPr>
          <w:p w14:paraId="55045C79" w14:textId="77777777" w:rsidR="005B725F" w:rsidRPr="007E0B31" w:rsidRDefault="005B725F" w:rsidP="005B725F">
            <w:pPr>
              <w:pStyle w:val="Arial11Bold"/>
              <w:rPr>
                <w:rFonts w:cs="Arial"/>
              </w:rPr>
            </w:pPr>
            <w:r w:rsidRPr="007E0B31">
              <w:rPr>
                <w:rFonts w:cs="Arial"/>
              </w:rPr>
              <w:t>Event</w:t>
            </w:r>
          </w:p>
        </w:tc>
        <w:tc>
          <w:tcPr>
            <w:tcW w:w="6634" w:type="dxa"/>
          </w:tcPr>
          <w:p w14:paraId="235C64CD" w14:textId="77777777" w:rsidR="005B725F" w:rsidRPr="007E0B31" w:rsidRDefault="005B725F" w:rsidP="005B725F">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5B725F" w:rsidRPr="007E0B31" w14:paraId="22E6797D" w14:textId="77777777" w:rsidTr="747BA05C">
        <w:trPr>
          <w:cantSplit/>
        </w:trPr>
        <w:tc>
          <w:tcPr>
            <w:tcW w:w="2884" w:type="dxa"/>
          </w:tcPr>
          <w:p w14:paraId="04371C6C" w14:textId="77777777" w:rsidR="005B725F" w:rsidRPr="007E0B31" w:rsidRDefault="005B725F" w:rsidP="005B725F">
            <w:pPr>
              <w:pStyle w:val="Arial11Bold"/>
              <w:rPr>
                <w:rFonts w:cs="Arial"/>
              </w:rPr>
            </w:pPr>
            <w:r w:rsidRPr="007E0B31">
              <w:rPr>
                <w:rFonts w:cs="Arial"/>
              </w:rPr>
              <w:t>Exciter</w:t>
            </w:r>
          </w:p>
        </w:tc>
        <w:tc>
          <w:tcPr>
            <w:tcW w:w="6634" w:type="dxa"/>
          </w:tcPr>
          <w:p w14:paraId="514A1A79" w14:textId="77777777" w:rsidR="005B725F" w:rsidRPr="007E0B31" w:rsidRDefault="005B725F" w:rsidP="005B725F">
            <w:pPr>
              <w:pStyle w:val="TableArial11"/>
              <w:rPr>
                <w:rFonts w:cs="Arial"/>
              </w:rPr>
            </w:pPr>
            <w:r w:rsidRPr="007E0B31">
              <w:rPr>
                <w:rFonts w:cs="Arial"/>
              </w:rPr>
              <w:t>The source of the electrical power providing the field current of a synchronous machine.</w:t>
            </w:r>
          </w:p>
        </w:tc>
      </w:tr>
      <w:tr w:rsidR="005B725F" w:rsidRPr="007E0B31" w14:paraId="1C19A04B" w14:textId="77777777" w:rsidTr="747BA05C">
        <w:trPr>
          <w:cantSplit/>
        </w:trPr>
        <w:tc>
          <w:tcPr>
            <w:tcW w:w="2884" w:type="dxa"/>
          </w:tcPr>
          <w:p w14:paraId="7ECF689A" w14:textId="77777777" w:rsidR="005B725F" w:rsidRPr="007E0B31" w:rsidRDefault="005B725F" w:rsidP="005B725F">
            <w:pPr>
              <w:pStyle w:val="Arial11Bold"/>
              <w:rPr>
                <w:rFonts w:cs="Arial"/>
              </w:rPr>
            </w:pPr>
            <w:r w:rsidRPr="007E0B31">
              <w:rPr>
                <w:rFonts w:cs="Arial"/>
              </w:rPr>
              <w:t>Excitation System</w:t>
            </w:r>
          </w:p>
        </w:tc>
        <w:tc>
          <w:tcPr>
            <w:tcW w:w="6634" w:type="dxa"/>
          </w:tcPr>
          <w:p w14:paraId="75ECE4FC" w14:textId="77777777" w:rsidR="005B725F" w:rsidRPr="007E0B31" w:rsidRDefault="005B725F" w:rsidP="005B725F">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5B725F" w:rsidRPr="007E0B31" w14:paraId="5ABD535B" w14:textId="77777777" w:rsidTr="747BA05C">
        <w:trPr>
          <w:cantSplit/>
        </w:trPr>
        <w:tc>
          <w:tcPr>
            <w:tcW w:w="2884" w:type="dxa"/>
          </w:tcPr>
          <w:p w14:paraId="1E2723C2" w14:textId="77777777" w:rsidR="005B725F" w:rsidRPr="007E0B31" w:rsidRDefault="005B725F" w:rsidP="005B725F">
            <w:pPr>
              <w:pStyle w:val="Arial11Bold"/>
              <w:rPr>
                <w:rFonts w:cs="Arial"/>
              </w:rPr>
            </w:pPr>
            <w:r w:rsidRPr="007E0B31">
              <w:rPr>
                <w:rFonts w:cs="Arial"/>
              </w:rPr>
              <w:t>Excitation System No-Load Negative Ceiling Voltage</w:t>
            </w:r>
          </w:p>
        </w:tc>
        <w:tc>
          <w:tcPr>
            <w:tcW w:w="6634" w:type="dxa"/>
          </w:tcPr>
          <w:p w14:paraId="5E937A07" w14:textId="77777777" w:rsidR="005B725F" w:rsidRPr="007E0B31" w:rsidRDefault="005B725F" w:rsidP="005B725F">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5B725F" w:rsidRPr="007E0B31" w14:paraId="2402AE83" w14:textId="77777777" w:rsidTr="747BA05C">
        <w:trPr>
          <w:cantSplit/>
        </w:trPr>
        <w:tc>
          <w:tcPr>
            <w:tcW w:w="2884" w:type="dxa"/>
          </w:tcPr>
          <w:p w14:paraId="2C33AAB8" w14:textId="77777777" w:rsidR="005B725F" w:rsidRPr="007E0B31" w:rsidRDefault="005B725F" w:rsidP="005B725F">
            <w:pPr>
              <w:pStyle w:val="Arial11Bold"/>
              <w:rPr>
                <w:rFonts w:cs="Arial"/>
              </w:rPr>
            </w:pPr>
            <w:r w:rsidRPr="007E0B31">
              <w:rPr>
                <w:rFonts w:cs="Arial"/>
              </w:rPr>
              <w:lastRenderedPageBreak/>
              <w:t>Excitation System Nominal Response</w:t>
            </w:r>
          </w:p>
        </w:tc>
        <w:tc>
          <w:tcPr>
            <w:tcW w:w="6634" w:type="dxa"/>
          </w:tcPr>
          <w:p w14:paraId="55291475" w14:textId="70F348CA" w:rsidR="005B725F" w:rsidRPr="007E0B31" w:rsidRDefault="005B725F" w:rsidP="005B725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5B725F" w:rsidRPr="007E0B31" w14:paraId="3E35616C" w14:textId="77777777" w:rsidTr="747BA05C">
        <w:trPr>
          <w:cantSplit/>
        </w:trPr>
        <w:tc>
          <w:tcPr>
            <w:tcW w:w="2884" w:type="dxa"/>
          </w:tcPr>
          <w:p w14:paraId="15EDA18C" w14:textId="77777777" w:rsidR="005B725F" w:rsidRPr="007E0B31" w:rsidRDefault="005B725F" w:rsidP="005B725F">
            <w:pPr>
              <w:pStyle w:val="Arial11Bold"/>
              <w:rPr>
                <w:rFonts w:cs="Arial"/>
              </w:rPr>
            </w:pPr>
            <w:r w:rsidRPr="007E0B31">
              <w:rPr>
                <w:rFonts w:cs="Arial"/>
              </w:rPr>
              <w:t>Excitation System On-Load Positive Ceiling Voltage</w:t>
            </w:r>
          </w:p>
        </w:tc>
        <w:tc>
          <w:tcPr>
            <w:tcW w:w="6634" w:type="dxa"/>
          </w:tcPr>
          <w:p w14:paraId="585B360C" w14:textId="403C5A67" w:rsidR="005B725F" w:rsidRPr="007E0B31" w:rsidRDefault="005B725F" w:rsidP="005B725F">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B725F" w:rsidRPr="007E0B31" w14:paraId="4ACA97AD" w14:textId="77777777" w:rsidTr="747BA05C">
        <w:trPr>
          <w:cantSplit/>
        </w:trPr>
        <w:tc>
          <w:tcPr>
            <w:tcW w:w="2884" w:type="dxa"/>
          </w:tcPr>
          <w:p w14:paraId="20E737C4" w14:textId="77777777" w:rsidR="005B725F" w:rsidRPr="007E0B31" w:rsidRDefault="005B725F" w:rsidP="005B725F">
            <w:pPr>
              <w:pStyle w:val="Arial11Bold"/>
              <w:rPr>
                <w:rFonts w:cs="Arial"/>
              </w:rPr>
            </w:pPr>
            <w:r w:rsidRPr="007E0B31">
              <w:rPr>
                <w:rFonts w:cs="Arial"/>
              </w:rPr>
              <w:t>Excitation System No-Load Positive Ceiling Voltage</w:t>
            </w:r>
          </w:p>
        </w:tc>
        <w:tc>
          <w:tcPr>
            <w:tcW w:w="6634" w:type="dxa"/>
          </w:tcPr>
          <w:p w14:paraId="61531146" w14:textId="66650658" w:rsidR="005B725F" w:rsidRPr="007E0B31" w:rsidRDefault="005B725F" w:rsidP="005B725F">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5B725F" w:rsidRPr="007E0B31" w14:paraId="1A8BDD78" w14:textId="77777777" w:rsidTr="747BA05C">
        <w:trPr>
          <w:cantSplit/>
        </w:trPr>
        <w:tc>
          <w:tcPr>
            <w:tcW w:w="2884" w:type="dxa"/>
          </w:tcPr>
          <w:p w14:paraId="59299B3E" w14:textId="77777777" w:rsidR="005B725F" w:rsidRPr="007E0B31" w:rsidRDefault="005B725F" w:rsidP="005B725F">
            <w:pPr>
              <w:pStyle w:val="Arial11Bold"/>
              <w:rPr>
                <w:rFonts w:cs="Arial"/>
              </w:rPr>
            </w:pPr>
            <w:proofErr w:type="spellStart"/>
            <w:r w:rsidRPr="007E0B31">
              <w:rPr>
                <w:rFonts w:cs="Arial"/>
              </w:rPr>
              <w:t>Exemptable</w:t>
            </w:r>
            <w:proofErr w:type="spellEnd"/>
          </w:p>
        </w:tc>
        <w:tc>
          <w:tcPr>
            <w:tcW w:w="6634" w:type="dxa"/>
          </w:tcPr>
          <w:p w14:paraId="2C3579BC" w14:textId="77777777" w:rsidR="005B725F" w:rsidRPr="007E0B31" w:rsidRDefault="005B725F" w:rsidP="005B725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725F" w:rsidRPr="007E0B31" w14:paraId="32C10655" w14:textId="77777777" w:rsidTr="747BA05C">
        <w:trPr>
          <w:cantSplit/>
        </w:trPr>
        <w:tc>
          <w:tcPr>
            <w:tcW w:w="2884" w:type="dxa"/>
          </w:tcPr>
          <w:p w14:paraId="02BBF29B" w14:textId="77777777" w:rsidR="005B725F" w:rsidRPr="007E0B31" w:rsidRDefault="005B725F" w:rsidP="005B725F">
            <w:pPr>
              <w:pStyle w:val="Arial11Bold"/>
              <w:rPr>
                <w:rFonts w:cs="Arial"/>
              </w:rPr>
            </w:pPr>
            <w:r w:rsidRPr="007E0B31">
              <w:rPr>
                <w:rFonts w:cs="Arial"/>
              </w:rPr>
              <w:t xml:space="preserve">Existing AGR Plant </w:t>
            </w:r>
          </w:p>
        </w:tc>
        <w:tc>
          <w:tcPr>
            <w:tcW w:w="6634" w:type="dxa"/>
          </w:tcPr>
          <w:p w14:paraId="7F56C5A6" w14:textId="77777777" w:rsidR="005B725F" w:rsidRPr="007E0B31" w:rsidRDefault="005B725F" w:rsidP="005B725F">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Dungeness B</w:t>
            </w:r>
          </w:p>
          <w:p w14:paraId="1BBA5C3B"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Hinkley Point B</w:t>
            </w:r>
          </w:p>
          <w:p w14:paraId="5771019F" w14:textId="77777777" w:rsidR="005B725F" w:rsidRPr="007E0B31" w:rsidRDefault="005B725F" w:rsidP="005B725F">
            <w:pPr>
              <w:pStyle w:val="TableArial11"/>
              <w:ind w:left="567" w:hanging="567"/>
              <w:rPr>
                <w:rFonts w:cs="Arial"/>
              </w:rPr>
            </w:pPr>
            <w:r w:rsidRPr="007E0B31">
              <w:rPr>
                <w:rFonts w:cs="Arial"/>
              </w:rPr>
              <w:t>(c)</w:t>
            </w:r>
            <w:r w:rsidRPr="007E0B31">
              <w:rPr>
                <w:rFonts w:cs="Arial"/>
              </w:rPr>
              <w:tab/>
              <w:t>Heysham 1</w:t>
            </w:r>
          </w:p>
          <w:p w14:paraId="255827D3" w14:textId="77777777" w:rsidR="005B725F" w:rsidRPr="007E0B31" w:rsidRDefault="005B725F" w:rsidP="005B725F">
            <w:pPr>
              <w:pStyle w:val="TableArial11"/>
              <w:ind w:left="567" w:hanging="567"/>
              <w:rPr>
                <w:rFonts w:cs="Arial"/>
              </w:rPr>
            </w:pPr>
            <w:r w:rsidRPr="007E0B31">
              <w:rPr>
                <w:rFonts w:cs="Arial"/>
              </w:rPr>
              <w:t>(d)</w:t>
            </w:r>
            <w:r w:rsidRPr="007E0B31">
              <w:rPr>
                <w:rFonts w:cs="Arial"/>
              </w:rPr>
              <w:tab/>
              <w:t>Heysham 2</w:t>
            </w:r>
          </w:p>
          <w:p w14:paraId="41FC952E" w14:textId="77777777" w:rsidR="005B725F" w:rsidRPr="007E0B31" w:rsidRDefault="005B725F" w:rsidP="005B725F">
            <w:pPr>
              <w:pStyle w:val="TableArial11"/>
              <w:ind w:left="567" w:hanging="567"/>
              <w:rPr>
                <w:rFonts w:cs="Arial"/>
              </w:rPr>
            </w:pPr>
            <w:r w:rsidRPr="007E0B31">
              <w:rPr>
                <w:rFonts w:cs="Arial"/>
              </w:rPr>
              <w:t>(e)</w:t>
            </w:r>
            <w:r w:rsidRPr="007E0B31">
              <w:rPr>
                <w:rFonts w:cs="Arial"/>
              </w:rPr>
              <w:tab/>
              <w:t>Hartlepool</w:t>
            </w:r>
          </w:p>
          <w:p w14:paraId="11F3E326" w14:textId="77777777" w:rsidR="005B725F" w:rsidRPr="007E0B31" w:rsidRDefault="005B725F" w:rsidP="005B725F">
            <w:pPr>
              <w:pStyle w:val="TableArial11"/>
              <w:ind w:left="567" w:hanging="567"/>
              <w:rPr>
                <w:rFonts w:cs="Arial"/>
              </w:rPr>
            </w:pPr>
            <w:r w:rsidRPr="007E0B31">
              <w:rPr>
                <w:rFonts w:cs="Arial"/>
              </w:rPr>
              <w:t>(f)</w:t>
            </w:r>
            <w:r w:rsidRPr="007E0B31">
              <w:rPr>
                <w:rFonts w:cs="Arial"/>
              </w:rPr>
              <w:tab/>
              <w:t>Hunterston B</w:t>
            </w:r>
          </w:p>
          <w:p w14:paraId="545DEFB0" w14:textId="77777777" w:rsidR="005B725F" w:rsidRPr="007E0B31" w:rsidRDefault="005B725F" w:rsidP="005B725F">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5B725F" w:rsidRPr="007E0B31" w14:paraId="6650020C" w14:textId="77777777" w:rsidTr="747BA05C">
        <w:trPr>
          <w:cantSplit/>
        </w:trPr>
        <w:tc>
          <w:tcPr>
            <w:tcW w:w="2884" w:type="dxa"/>
          </w:tcPr>
          <w:p w14:paraId="321CCB17" w14:textId="77777777" w:rsidR="005B725F" w:rsidRPr="007E0B31" w:rsidRDefault="005B725F" w:rsidP="005B725F">
            <w:pPr>
              <w:pStyle w:val="Arial11Bold"/>
              <w:rPr>
                <w:rFonts w:cs="Arial"/>
              </w:rPr>
            </w:pPr>
            <w:r w:rsidRPr="007E0B31">
              <w:rPr>
                <w:rFonts w:cs="Arial"/>
              </w:rPr>
              <w:t xml:space="preserve">Existing AGR Plant Flexibility Limit </w:t>
            </w:r>
          </w:p>
        </w:tc>
        <w:tc>
          <w:tcPr>
            <w:tcW w:w="6634" w:type="dxa"/>
          </w:tcPr>
          <w:p w14:paraId="15A7ED87" w14:textId="77C372A1" w:rsidR="005B725F" w:rsidRPr="007E0B31" w:rsidRDefault="005B725F" w:rsidP="005B725F">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5B725F" w:rsidRPr="007E0B31" w14:paraId="59796A65" w14:textId="77777777" w:rsidTr="747BA05C">
        <w:trPr>
          <w:cantSplit/>
        </w:trPr>
        <w:tc>
          <w:tcPr>
            <w:tcW w:w="2884" w:type="dxa"/>
          </w:tcPr>
          <w:p w14:paraId="266B746E" w14:textId="77777777" w:rsidR="005B725F" w:rsidRPr="007E0B31" w:rsidRDefault="005B725F" w:rsidP="005B725F">
            <w:pPr>
              <w:pStyle w:val="Arial11Bold"/>
              <w:rPr>
                <w:rFonts w:cs="Arial"/>
              </w:rPr>
            </w:pPr>
            <w:r w:rsidRPr="007E0B31">
              <w:rPr>
                <w:rFonts w:cs="Arial"/>
              </w:rPr>
              <w:t>Existing Gas Cooled Reactor Plant</w:t>
            </w:r>
          </w:p>
        </w:tc>
        <w:tc>
          <w:tcPr>
            <w:tcW w:w="6634" w:type="dxa"/>
          </w:tcPr>
          <w:p w14:paraId="035E7349" w14:textId="77777777" w:rsidR="005B725F" w:rsidRPr="007E0B31" w:rsidRDefault="005B725F" w:rsidP="005B725F">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5B725F" w:rsidRPr="007E0B31" w14:paraId="0CFB4AEC" w14:textId="77777777" w:rsidTr="747BA05C">
        <w:trPr>
          <w:cantSplit/>
        </w:trPr>
        <w:tc>
          <w:tcPr>
            <w:tcW w:w="2884" w:type="dxa"/>
          </w:tcPr>
          <w:p w14:paraId="21F38B58" w14:textId="77777777" w:rsidR="005B725F" w:rsidRPr="007E0B31" w:rsidRDefault="005B725F" w:rsidP="005B725F">
            <w:pPr>
              <w:pStyle w:val="Arial11Bold"/>
              <w:rPr>
                <w:rFonts w:cs="Arial"/>
              </w:rPr>
            </w:pPr>
            <w:r w:rsidRPr="007E0B31">
              <w:rPr>
                <w:rFonts w:cs="Arial"/>
              </w:rPr>
              <w:lastRenderedPageBreak/>
              <w:t>Existing Magnox Reactor Plant</w:t>
            </w:r>
          </w:p>
        </w:tc>
        <w:tc>
          <w:tcPr>
            <w:tcW w:w="6634" w:type="dxa"/>
          </w:tcPr>
          <w:p w14:paraId="173582F7" w14:textId="77777777" w:rsidR="005B725F" w:rsidRPr="007E0B31" w:rsidRDefault="005B725F" w:rsidP="005B725F">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5B725F" w:rsidRPr="007E0B31" w:rsidRDefault="005B725F" w:rsidP="005B725F">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5B725F" w:rsidRPr="007E0B31" w:rsidRDefault="005B725F" w:rsidP="005B725F">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5B725F" w:rsidRPr="007E0B31" w:rsidRDefault="005B725F" w:rsidP="005B725F">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5B725F" w:rsidRPr="007E0B31" w:rsidRDefault="005B725F" w:rsidP="005B725F">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5B725F" w:rsidRPr="007E0B31" w:rsidRDefault="005B725F" w:rsidP="005B725F">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5B725F" w:rsidRPr="007E0B31" w:rsidRDefault="005B725F" w:rsidP="005B725F">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5B725F" w:rsidRPr="007E0B31" w:rsidRDefault="005B725F" w:rsidP="005B725F">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5B725F" w:rsidRPr="007E0B31" w:rsidRDefault="005B725F" w:rsidP="005B725F">
            <w:pPr>
              <w:pStyle w:val="TableArial11"/>
              <w:ind w:left="567" w:hanging="567"/>
              <w:rPr>
                <w:rFonts w:cs="Arial"/>
              </w:rPr>
            </w:pPr>
            <w:r w:rsidRPr="007E0B31">
              <w:rPr>
                <w:rFonts w:cs="Arial"/>
              </w:rPr>
              <w:t xml:space="preserve">(h) </w:t>
            </w:r>
            <w:r w:rsidRPr="007E0B31">
              <w:rPr>
                <w:rFonts w:cs="Arial"/>
              </w:rPr>
              <w:tab/>
              <w:t>Wylfa</w:t>
            </w:r>
          </w:p>
        </w:tc>
      </w:tr>
      <w:tr w:rsidR="005B725F" w:rsidRPr="007E0B31" w14:paraId="7B53BE74" w14:textId="77777777" w:rsidTr="747BA05C">
        <w:trPr>
          <w:cantSplit/>
        </w:trPr>
        <w:tc>
          <w:tcPr>
            <w:tcW w:w="2884" w:type="dxa"/>
          </w:tcPr>
          <w:p w14:paraId="1F760904" w14:textId="77777777" w:rsidR="005B725F" w:rsidRPr="007E0B31" w:rsidRDefault="005B725F" w:rsidP="005B725F">
            <w:pPr>
              <w:pStyle w:val="Arial11Bold"/>
              <w:rPr>
                <w:rFonts w:cs="Arial"/>
              </w:rPr>
            </w:pPr>
            <w:r w:rsidRPr="007E0B31">
              <w:rPr>
                <w:rFonts w:cs="Arial"/>
              </w:rPr>
              <w:t>Export and Import Limits</w:t>
            </w:r>
          </w:p>
        </w:tc>
        <w:tc>
          <w:tcPr>
            <w:tcW w:w="6634" w:type="dxa"/>
          </w:tcPr>
          <w:p w14:paraId="0E44AAA9" w14:textId="77777777" w:rsidR="005B725F" w:rsidRPr="007E0B31" w:rsidRDefault="005B725F" w:rsidP="005B725F">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5B725F" w:rsidRPr="007E0B31" w14:paraId="6D1EB3A4" w14:textId="77777777" w:rsidTr="747BA05C">
        <w:trPr>
          <w:cantSplit/>
        </w:trPr>
        <w:tc>
          <w:tcPr>
            <w:tcW w:w="2884" w:type="dxa"/>
          </w:tcPr>
          <w:p w14:paraId="56BE56A9" w14:textId="77777777" w:rsidR="005B725F" w:rsidRPr="007E0B31" w:rsidRDefault="005B725F" w:rsidP="005B725F">
            <w:pPr>
              <w:pStyle w:val="Arial11Bold"/>
              <w:rPr>
                <w:rFonts w:cs="Arial"/>
              </w:rPr>
            </w:pPr>
            <w:r w:rsidRPr="007E0B31">
              <w:rPr>
                <w:rFonts w:cs="Arial"/>
              </w:rPr>
              <w:t>External Interconnection</w:t>
            </w:r>
          </w:p>
        </w:tc>
        <w:tc>
          <w:tcPr>
            <w:tcW w:w="6634" w:type="dxa"/>
          </w:tcPr>
          <w:p w14:paraId="5F0F683C" w14:textId="77777777" w:rsidR="005B725F" w:rsidRPr="007E0B31" w:rsidRDefault="005B725F" w:rsidP="005B725F">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5B725F" w:rsidRPr="007E0B31" w14:paraId="0C7137CC" w14:textId="77777777" w:rsidTr="747BA05C">
        <w:trPr>
          <w:cantSplit/>
        </w:trPr>
        <w:tc>
          <w:tcPr>
            <w:tcW w:w="2884" w:type="dxa"/>
          </w:tcPr>
          <w:p w14:paraId="4DDE7F5B" w14:textId="77777777" w:rsidR="005B725F" w:rsidRPr="007E0B31" w:rsidRDefault="005B725F" w:rsidP="005B725F">
            <w:pPr>
              <w:pStyle w:val="Arial11Bold"/>
              <w:rPr>
                <w:rFonts w:cs="Arial"/>
              </w:rPr>
            </w:pPr>
            <w:r w:rsidRPr="007E0B31">
              <w:rPr>
                <w:rFonts w:cs="Arial"/>
              </w:rPr>
              <w:t>External Interconnection Circuit</w:t>
            </w:r>
          </w:p>
        </w:tc>
        <w:tc>
          <w:tcPr>
            <w:tcW w:w="6634" w:type="dxa"/>
          </w:tcPr>
          <w:p w14:paraId="6BC8ABBC" w14:textId="77777777" w:rsidR="005B725F" w:rsidRPr="007E0B31" w:rsidRDefault="005B725F" w:rsidP="005B725F">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5B725F" w:rsidRPr="007E0B31" w14:paraId="6E794FEB" w14:textId="77777777" w:rsidTr="747BA05C">
        <w:trPr>
          <w:cantSplit/>
        </w:trPr>
        <w:tc>
          <w:tcPr>
            <w:tcW w:w="2884" w:type="dxa"/>
          </w:tcPr>
          <w:p w14:paraId="6E76412F" w14:textId="77777777" w:rsidR="005B725F" w:rsidRPr="007E0B31" w:rsidRDefault="005B725F" w:rsidP="005B725F">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5B725F" w:rsidRPr="007E0B31" w:rsidRDefault="005B725F" w:rsidP="005B725F">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5B725F" w:rsidRPr="007E0B31" w14:paraId="3E085F45" w14:textId="77777777" w:rsidTr="747BA05C">
        <w:trPr>
          <w:cantSplit/>
        </w:trPr>
        <w:tc>
          <w:tcPr>
            <w:tcW w:w="2884" w:type="dxa"/>
          </w:tcPr>
          <w:p w14:paraId="3EFBEFE5" w14:textId="77777777" w:rsidR="005B725F" w:rsidRPr="007E0B31" w:rsidRDefault="005B725F" w:rsidP="005B725F">
            <w:pPr>
              <w:pStyle w:val="Arial11Bold"/>
              <w:rPr>
                <w:rFonts w:cs="Arial"/>
              </w:rPr>
            </w:pPr>
            <w:r w:rsidRPr="007E0B31">
              <w:rPr>
                <w:rFonts w:cs="Arial"/>
              </w:rPr>
              <w:t>External System</w:t>
            </w:r>
          </w:p>
        </w:tc>
        <w:tc>
          <w:tcPr>
            <w:tcW w:w="6634" w:type="dxa"/>
          </w:tcPr>
          <w:p w14:paraId="622EF20A" w14:textId="77777777" w:rsidR="005B725F" w:rsidRPr="007E0B31" w:rsidRDefault="005B725F" w:rsidP="005B725F">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5B725F" w:rsidRPr="007E0B31" w14:paraId="11605031" w14:textId="77777777" w:rsidTr="747BA05C">
        <w:trPr>
          <w:cantSplit/>
        </w:trPr>
        <w:tc>
          <w:tcPr>
            <w:tcW w:w="2884" w:type="dxa"/>
          </w:tcPr>
          <w:p w14:paraId="623BBAA6" w14:textId="77777777" w:rsidR="005B725F" w:rsidRPr="007E0B31" w:rsidRDefault="005B725F" w:rsidP="005B725F">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5B725F" w:rsidRPr="007E0B31" w:rsidRDefault="005B725F" w:rsidP="005B725F">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5B725F" w:rsidRPr="0079139F" w14:paraId="4A63685E" w14:textId="77777777" w:rsidTr="747BA05C">
        <w:trPr>
          <w:cantSplit/>
        </w:trPr>
        <w:tc>
          <w:tcPr>
            <w:tcW w:w="2884" w:type="dxa"/>
          </w:tcPr>
          <w:p w14:paraId="36F13162" w14:textId="77777777" w:rsidR="005B725F" w:rsidRPr="0079139F" w:rsidRDefault="005B725F" w:rsidP="005B725F">
            <w:pPr>
              <w:pStyle w:val="Arial11Bold"/>
              <w:rPr>
                <w:rFonts w:cs="Arial"/>
              </w:rPr>
            </w:pPr>
            <w:r w:rsidRPr="0079139F">
              <w:rPr>
                <w:rFonts w:cs="Arial"/>
              </w:rPr>
              <w:t>Fault Current Interruption Time</w:t>
            </w:r>
          </w:p>
        </w:tc>
        <w:tc>
          <w:tcPr>
            <w:tcW w:w="6634" w:type="dxa"/>
          </w:tcPr>
          <w:p w14:paraId="5E003E50" w14:textId="77777777" w:rsidR="005B725F" w:rsidRPr="0079139F" w:rsidRDefault="005B725F" w:rsidP="005B725F">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5B725F" w:rsidRPr="0079139F" w14:paraId="49B37323" w14:textId="77777777" w:rsidTr="747BA05C">
        <w:trPr>
          <w:cantSplit/>
        </w:trPr>
        <w:tc>
          <w:tcPr>
            <w:tcW w:w="2884" w:type="dxa"/>
          </w:tcPr>
          <w:p w14:paraId="62A7A7CD" w14:textId="77777777" w:rsidR="005B725F" w:rsidRPr="0079139F" w:rsidRDefault="005B725F" w:rsidP="005B725F">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5B725F" w:rsidRPr="0079139F" w:rsidRDefault="005B725F" w:rsidP="005B725F">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5B725F" w:rsidRPr="007E0B31" w14:paraId="126CA270" w14:textId="77777777" w:rsidTr="747BA05C">
        <w:trPr>
          <w:cantSplit/>
        </w:trPr>
        <w:tc>
          <w:tcPr>
            <w:tcW w:w="2884" w:type="dxa"/>
          </w:tcPr>
          <w:p w14:paraId="0454CFBF" w14:textId="77777777" w:rsidR="005B725F" w:rsidRPr="007E0B31" w:rsidRDefault="005B725F" w:rsidP="005B725F">
            <w:pPr>
              <w:pStyle w:val="Arial11Bold"/>
              <w:rPr>
                <w:rFonts w:cs="Arial"/>
              </w:rPr>
            </w:pPr>
            <w:r w:rsidRPr="007E0B31">
              <w:rPr>
                <w:rFonts w:cs="Arial"/>
              </w:rPr>
              <w:t>Fast Start</w:t>
            </w:r>
          </w:p>
        </w:tc>
        <w:tc>
          <w:tcPr>
            <w:tcW w:w="6634" w:type="dxa"/>
          </w:tcPr>
          <w:p w14:paraId="44B2978C" w14:textId="77777777" w:rsidR="005B725F" w:rsidRPr="007E0B31" w:rsidRDefault="005B725F" w:rsidP="005B725F">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5B725F" w:rsidRPr="007E0B31" w14:paraId="08560E36" w14:textId="77777777" w:rsidTr="747BA05C">
        <w:trPr>
          <w:cantSplit/>
        </w:trPr>
        <w:tc>
          <w:tcPr>
            <w:tcW w:w="2884" w:type="dxa"/>
          </w:tcPr>
          <w:p w14:paraId="6CA06E96" w14:textId="77777777" w:rsidR="005B725F" w:rsidRPr="007E0B31" w:rsidRDefault="005B725F" w:rsidP="005B725F">
            <w:pPr>
              <w:pStyle w:val="Arial11Bold"/>
              <w:rPr>
                <w:rFonts w:cs="Arial"/>
              </w:rPr>
            </w:pPr>
            <w:r w:rsidRPr="007E0B31">
              <w:rPr>
                <w:rFonts w:cs="Arial"/>
              </w:rPr>
              <w:t>Fast Start Capability</w:t>
            </w:r>
          </w:p>
        </w:tc>
        <w:tc>
          <w:tcPr>
            <w:tcW w:w="6634" w:type="dxa"/>
          </w:tcPr>
          <w:p w14:paraId="61BF70C5" w14:textId="77777777" w:rsidR="005B725F" w:rsidRPr="007E0B31" w:rsidRDefault="005B725F" w:rsidP="005B725F">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5B725F" w:rsidRPr="007E0B31" w14:paraId="4C9CE357" w14:textId="77777777" w:rsidTr="747BA05C">
        <w:trPr>
          <w:cantSplit/>
        </w:trPr>
        <w:tc>
          <w:tcPr>
            <w:tcW w:w="2884" w:type="dxa"/>
          </w:tcPr>
          <w:p w14:paraId="686BDC85" w14:textId="77777777" w:rsidR="005B725F" w:rsidRPr="007E0B31" w:rsidRDefault="005B725F" w:rsidP="005B725F">
            <w:pPr>
              <w:pStyle w:val="Arial11Bold"/>
              <w:rPr>
                <w:rFonts w:cs="Arial"/>
              </w:rPr>
            </w:pPr>
            <w:r w:rsidRPr="007E0B31">
              <w:rPr>
                <w:rFonts w:cs="Arial"/>
              </w:rPr>
              <w:lastRenderedPageBreak/>
              <w:t>Fast Track Criteria</w:t>
            </w:r>
          </w:p>
        </w:tc>
        <w:tc>
          <w:tcPr>
            <w:tcW w:w="6634" w:type="dxa"/>
          </w:tcPr>
          <w:p w14:paraId="0CF7CF48" w14:textId="77777777" w:rsidR="005B725F" w:rsidRPr="007E0B31" w:rsidRDefault="005B725F" w:rsidP="005B725F">
            <w:pPr>
              <w:pStyle w:val="TableArial11"/>
              <w:rPr>
                <w:rFonts w:cs="Arial"/>
              </w:rPr>
            </w:pPr>
            <w:r w:rsidRPr="007E0B31">
              <w:rPr>
                <w:rFonts w:cs="Arial"/>
              </w:rPr>
              <w:t>A proposed Grid Code Modification Proposal that, if implemented,</w:t>
            </w:r>
          </w:p>
          <w:p w14:paraId="19D7C564" w14:textId="77777777" w:rsidR="005B725F" w:rsidRPr="007E0B31" w:rsidRDefault="005B725F" w:rsidP="005B725F">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5B725F" w:rsidRPr="007E0B31" w:rsidRDefault="005B725F" w:rsidP="005B725F">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5B725F" w:rsidRPr="007E0B31" w:rsidRDefault="005B725F" w:rsidP="005B725F">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5B725F" w:rsidRPr="007E0B31" w:rsidRDefault="005B725F" w:rsidP="005B725F">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5B725F" w:rsidRPr="007E0B31" w:rsidRDefault="005B725F" w:rsidP="005B725F">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5B725F" w:rsidRPr="007E0B31" w:rsidRDefault="005B725F" w:rsidP="005B725F">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5B725F" w14:paraId="608919C2" w14:textId="77777777" w:rsidTr="747BA05C">
        <w:trPr>
          <w:cantSplit/>
        </w:trPr>
        <w:tc>
          <w:tcPr>
            <w:tcW w:w="2884" w:type="dxa"/>
          </w:tcPr>
          <w:p w14:paraId="04BB9A43" w14:textId="52E74410" w:rsidR="005B725F" w:rsidRPr="00CB537D" w:rsidRDefault="005B725F" w:rsidP="005B725F">
            <w:pPr>
              <w:pStyle w:val="Arial11Bold"/>
            </w:pPr>
            <w:r w:rsidRPr="00CB537D">
              <w:t>Fault Current Interruption Time</w:t>
            </w:r>
          </w:p>
        </w:tc>
        <w:tc>
          <w:tcPr>
            <w:tcW w:w="6634" w:type="dxa"/>
          </w:tcPr>
          <w:p w14:paraId="446020FC" w14:textId="3D15B86E" w:rsidR="005B725F" w:rsidRDefault="005B725F" w:rsidP="005B725F">
            <w:pPr>
              <w:pStyle w:val="TableArial11"/>
              <w:rPr>
                <w:rFonts w:cs="Arial"/>
              </w:rPr>
            </w:pPr>
            <w:r>
              <w:t>The time interval from fault inception until the end of the break time of the circuit breaker (as declared by the manufacturers).</w:t>
            </w:r>
          </w:p>
        </w:tc>
      </w:tr>
      <w:tr w:rsidR="005B725F" w14:paraId="2C8B2336" w14:textId="77777777" w:rsidTr="747BA05C">
        <w:trPr>
          <w:cantSplit/>
        </w:trPr>
        <w:tc>
          <w:tcPr>
            <w:tcW w:w="2884" w:type="dxa"/>
          </w:tcPr>
          <w:p w14:paraId="07661B3C" w14:textId="5FE1A371" w:rsidR="005B725F" w:rsidRPr="00CB537D" w:rsidRDefault="005B725F" w:rsidP="005B725F">
            <w:pPr>
              <w:pStyle w:val="Arial11Bold"/>
            </w:pPr>
            <w:r w:rsidRPr="00CB537D">
              <w:t>Fault Ride Through</w:t>
            </w:r>
          </w:p>
        </w:tc>
        <w:tc>
          <w:tcPr>
            <w:tcW w:w="6634" w:type="dxa"/>
          </w:tcPr>
          <w:p w14:paraId="52184373" w14:textId="6F339721" w:rsidR="005B725F" w:rsidRDefault="005B725F" w:rsidP="005B725F">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5B725F" w:rsidRPr="007E0B31" w14:paraId="4DC1F36D" w14:textId="77777777" w:rsidTr="747BA05C">
        <w:trPr>
          <w:cantSplit/>
        </w:trPr>
        <w:tc>
          <w:tcPr>
            <w:tcW w:w="2884" w:type="dxa"/>
          </w:tcPr>
          <w:p w14:paraId="39CA52E1" w14:textId="77777777" w:rsidR="005B725F" w:rsidRPr="007E0B31" w:rsidRDefault="005B725F" w:rsidP="005B725F">
            <w:pPr>
              <w:pStyle w:val="Arial11Bold"/>
              <w:rPr>
                <w:rFonts w:cs="Arial"/>
              </w:rPr>
            </w:pPr>
            <w:r w:rsidRPr="007E0B31">
              <w:rPr>
                <w:rFonts w:cs="Arial"/>
              </w:rPr>
              <w:t>Final Generation Outage Programme</w:t>
            </w:r>
          </w:p>
        </w:tc>
        <w:tc>
          <w:tcPr>
            <w:tcW w:w="6634" w:type="dxa"/>
          </w:tcPr>
          <w:p w14:paraId="21DA4626" w14:textId="20118034" w:rsidR="005B725F" w:rsidRPr="007E0B31" w:rsidRDefault="005B725F" w:rsidP="005B725F">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5B725F" w:rsidRPr="007E0B31" w14:paraId="25992C8B" w14:textId="77777777" w:rsidTr="747BA05C">
        <w:trPr>
          <w:cantSplit/>
        </w:trPr>
        <w:tc>
          <w:tcPr>
            <w:tcW w:w="2884" w:type="dxa"/>
          </w:tcPr>
          <w:p w14:paraId="24A46B59" w14:textId="77777777" w:rsidR="005B725F" w:rsidRPr="007E0B31" w:rsidRDefault="005B725F" w:rsidP="005B725F">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5B725F" w:rsidRPr="007E0B31" w:rsidRDefault="005B725F" w:rsidP="005B725F">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5B725F" w:rsidRPr="007E0B31" w:rsidRDefault="005B725F" w:rsidP="005B725F">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5B725F" w:rsidRPr="007E0B31" w:rsidRDefault="005B725F" w:rsidP="005B725F">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5B725F" w:rsidRPr="007E0B31" w:rsidRDefault="005B725F" w:rsidP="005B725F">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5B725F" w:rsidRPr="007E0B31" w14:paraId="197251CB" w14:textId="77777777" w:rsidTr="747BA05C">
        <w:trPr>
          <w:cantSplit/>
        </w:trPr>
        <w:tc>
          <w:tcPr>
            <w:tcW w:w="2884" w:type="dxa"/>
          </w:tcPr>
          <w:p w14:paraId="004E90B7" w14:textId="77777777" w:rsidR="005B725F" w:rsidRPr="007E0B31" w:rsidRDefault="005B725F" w:rsidP="005B725F">
            <w:pPr>
              <w:pStyle w:val="Arial11Bold"/>
              <w:rPr>
                <w:rFonts w:cs="Arial"/>
              </w:rPr>
            </w:pPr>
            <w:r w:rsidRPr="007E0B31">
              <w:rPr>
                <w:rFonts w:cs="Arial"/>
              </w:rPr>
              <w:t>Final Physical Notification Data</w:t>
            </w:r>
          </w:p>
        </w:tc>
        <w:tc>
          <w:tcPr>
            <w:tcW w:w="6634" w:type="dxa"/>
          </w:tcPr>
          <w:p w14:paraId="61126324" w14:textId="77777777" w:rsidR="005B725F" w:rsidRPr="007E0B31" w:rsidRDefault="005B725F" w:rsidP="005B725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B725F" w:rsidRPr="007E0B31" w14:paraId="03ECD7A1" w14:textId="77777777" w:rsidTr="747BA05C">
        <w:trPr>
          <w:cantSplit/>
        </w:trPr>
        <w:tc>
          <w:tcPr>
            <w:tcW w:w="2884" w:type="dxa"/>
          </w:tcPr>
          <w:p w14:paraId="51B8A852" w14:textId="77777777" w:rsidR="005B725F" w:rsidRPr="007E0B31" w:rsidRDefault="005B725F" w:rsidP="005B725F">
            <w:pPr>
              <w:pStyle w:val="Arial11Bold"/>
              <w:rPr>
                <w:rFonts w:cs="Arial"/>
              </w:rPr>
            </w:pPr>
            <w:r w:rsidRPr="007E0B31">
              <w:rPr>
                <w:rFonts w:cs="Arial"/>
              </w:rPr>
              <w:t>Final Report</w:t>
            </w:r>
          </w:p>
        </w:tc>
        <w:tc>
          <w:tcPr>
            <w:tcW w:w="6634" w:type="dxa"/>
          </w:tcPr>
          <w:p w14:paraId="341E27E2" w14:textId="213B90D1" w:rsidR="005B725F" w:rsidRPr="007E0B31" w:rsidRDefault="005B725F" w:rsidP="005B725F">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5B725F" w:rsidRPr="007E0B31" w14:paraId="61B9A3B0" w14:textId="77777777" w:rsidTr="747BA05C">
        <w:trPr>
          <w:cantSplit/>
        </w:trPr>
        <w:tc>
          <w:tcPr>
            <w:tcW w:w="2884" w:type="dxa"/>
          </w:tcPr>
          <w:p w14:paraId="3018FCC1" w14:textId="77777777" w:rsidR="005B725F" w:rsidRPr="007E0B31" w:rsidRDefault="005B725F" w:rsidP="005B725F">
            <w:pPr>
              <w:pStyle w:val="Arial11Bold"/>
              <w:rPr>
                <w:rFonts w:cs="Arial"/>
              </w:rPr>
            </w:pPr>
            <w:r w:rsidRPr="007E0B31">
              <w:rPr>
                <w:rFonts w:cs="Arial"/>
              </w:rPr>
              <w:t>Financial Year</w:t>
            </w:r>
          </w:p>
        </w:tc>
        <w:tc>
          <w:tcPr>
            <w:tcW w:w="6634" w:type="dxa"/>
          </w:tcPr>
          <w:p w14:paraId="49A5339B" w14:textId="052F5BD9" w:rsidR="005B725F" w:rsidRPr="007E0B31" w:rsidRDefault="005B725F" w:rsidP="005B725F">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5B725F" w:rsidRPr="007E0B31" w14:paraId="6050AA75" w14:textId="77777777" w:rsidTr="747BA05C">
        <w:trPr>
          <w:cantSplit/>
        </w:trPr>
        <w:tc>
          <w:tcPr>
            <w:tcW w:w="2884" w:type="dxa"/>
          </w:tcPr>
          <w:p w14:paraId="29C983BC" w14:textId="77777777" w:rsidR="005B725F" w:rsidRPr="007E0B31" w:rsidRDefault="005B725F" w:rsidP="005B725F">
            <w:pPr>
              <w:pStyle w:val="Arial11Bold"/>
              <w:rPr>
                <w:rFonts w:cs="Arial"/>
              </w:rPr>
            </w:pPr>
            <w:r w:rsidRPr="007E0B31">
              <w:rPr>
                <w:rFonts w:cs="Arial"/>
              </w:rPr>
              <w:lastRenderedPageBreak/>
              <w:t>Fixed Proposed Implementation Date</w:t>
            </w:r>
          </w:p>
        </w:tc>
        <w:tc>
          <w:tcPr>
            <w:tcW w:w="6634" w:type="dxa"/>
          </w:tcPr>
          <w:p w14:paraId="32CF933F" w14:textId="77777777" w:rsidR="005B725F" w:rsidRPr="007E0B31" w:rsidRDefault="005B725F" w:rsidP="005B725F">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5B725F" w:rsidRPr="007E0B31" w14:paraId="3B05A2D5" w14:textId="77777777" w:rsidTr="747BA05C">
        <w:trPr>
          <w:cantSplit/>
        </w:trPr>
        <w:tc>
          <w:tcPr>
            <w:tcW w:w="2884" w:type="dxa"/>
          </w:tcPr>
          <w:p w14:paraId="11A82ACA" w14:textId="77777777" w:rsidR="005B725F" w:rsidRPr="007E0B31" w:rsidRDefault="005B725F" w:rsidP="005B725F">
            <w:pPr>
              <w:pStyle w:val="Arial11Bold"/>
              <w:rPr>
                <w:rFonts w:cs="Arial"/>
              </w:rPr>
            </w:pPr>
            <w:r w:rsidRPr="007E0B31">
              <w:rPr>
                <w:rFonts w:cs="Arial"/>
              </w:rPr>
              <w:t xml:space="preserve">Flicker Severity </w:t>
            </w:r>
          </w:p>
          <w:p w14:paraId="7B7E4A84" w14:textId="77777777" w:rsidR="005B725F" w:rsidRPr="007E0B31" w:rsidRDefault="005B725F" w:rsidP="005B725F">
            <w:pPr>
              <w:pStyle w:val="Arial11Bold"/>
              <w:rPr>
                <w:rFonts w:cs="Arial"/>
              </w:rPr>
            </w:pPr>
            <w:r w:rsidRPr="007E0B31">
              <w:rPr>
                <w:rFonts w:cs="Arial"/>
              </w:rPr>
              <w:t>(Long Term)</w:t>
            </w:r>
          </w:p>
        </w:tc>
        <w:tc>
          <w:tcPr>
            <w:tcW w:w="6634" w:type="dxa"/>
          </w:tcPr>
          <w:p w14:paraId="36FDA091" w14:textId="77777777" w:rsidR="005B725F" w:rsidRPr="007E0B31" w:rsidRDefault="005B725F" w:rsidP="005B725F">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5B725F" w:rsidRPr="007E0B31" w14:paraId="31D73F62" w14:textId="77777777" w:rsidTr="747BA05C">
        <w:trPr>
          <w:cantSplit/>
        </w:trPr>
        <w:tc>
          <w:tcPr>
            <w:tcW w:w="2884" w:type="dxa"/>
          </w:tcPr>
          <w:p w14:paraId="62449C25" w14:textId="77777777" w:rsidR="005B725F" w:rsidRPr="007E0B31" w:rsidRDefault="005B725F" w:rsidP="005B725F">
            <w:pPr>
              <w:pStyle w:val="Arial11Bold"/>
              <w:rPr>
                <w:rFonts w:cs="Arial"/>
              </w:rPr>
            </w:pPr>
            <w:r w:rsidRPr="007E0B31">
              <w:rPr>
                <w:rFonts w:cs="Arial"/>
              </w:rPr>
              <w:t xml:space="preserve">Flicker Severity </w:t>
            </w:r>
          </w:p>
          <w:p w14:paraId="7D271E51" w14:textId="77777777" w:rsidR="005B725F" w:rsidRPr="007E0B31" w:rsidRDefault="005B725F" w:rsidP="005B725F">
            <w:pPr>
              <w:pStyle w:val="Arial11Bold"/>
              <w:rPr>
                <w:rFonts w:cs="Arial"/>
              </w:rPr>
            </w:pPr>
            <w:r w:rsidRPr="007E0B31">
              <w:rPr>
                <w:rFonts w:cs="Arial"/>
              </w:rPr>
              <w:t>(Short Term)</w:t>
            </w:r>
          </w:p>
        </w:tc>
        <w:tc>
          <w:tcPr>
            <w:tcW w:w="6634" w:type="dxa"/>
          </w:tcPr>
          <w:p w14:paraId="60C2F253" w14:textId="77777777" w:rsidR="005B725F" w:rsidRPr="007E0B31" w:rsidRDefault="005B725F" w:rsidP="005B725F">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5B725F" w:rsidRPr="007E0B31" w14:paraId="27A94E62" w14:textId="77777777" w:rsidTr="747BA05C">
        <w:trPr>
          <w:cantSplit/>
        </w:trPr>
        <w:tc>
          <w:tcPr>
            <w:tcW w:w="2884" w:type="dxa"/>
          </w:tcPr>
          <w:p w14:paraId="29A7554A" w14:textId="77777777" w:rsidR="005B725F" w:rsidRPr="007E0B31" w:rsidRDefault="005B725F" w:rsidP="005B725F">
            <w:pPr>
              <w:pStyle w:val="Arial11Bold"/>
              <w:rPr>
                <w:rFonts w:cs="Arial"/>
              </w:rPr>
            </w:pPr>
            <w:r w:rsidRPr="007E0B31">
              <w:rPr>
                <w:rFonts w:cs="Arial"/>
              </w:rPr>
              <w:t>Forecast Data</w:t>
            </w:r>
          </w:p>
        </w:tc>
        <w:tc>
          <w:tcPr>
            <w:tcW w:w="6634" w:type="dxa"/>
          </w:tcPr>
          <w:p w14:paraId="137FC4B0" w14:textId="77777777" w:rsidR="005B725F" w:rsidRPr="007E0B31" w:rsidRDefault="005B725F" w:rsidP="005B725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5B725F" w:rsidRPr="007E0B31" w14:paraId="635D9387" w14:textId="77777777" w:rsidTr="747BA05C">
        <w:trPr>
          <w:cantSplit/>
        </w:trPr>
        <w:tc>
          <w:tcPr>
            <w:tcW w:w="2884" w:type="dxa"/>
          </w:tcPr>
          <w:p w14:paraId="2530D328" w14:textId="77777777" w:rsidR="005B725F" w:rsidRPr="007E0B31" w:rsidRDefault="005B725F" w:rsidP="005B725F">
            <w:pPr>
              <w:pStyle w:val="Arial11Bold"/>
              <w:rPr>
                <w:rFonts w:cs="Arial"/>
              </w:rPr>
            </w:pPr>
            <w:r w:rsidRPr="007E0B31">
              <w:rPr>
                <w:rFonts w:cs="Arial"/>
              </w:rPr>
              <w:t>Frequency</w:t>
            </w:r>
          </w:p>
        </w:tc>
        <w:tc>
          <w:tcPr>
            <w:tcW w:w="6634" w:type="dxa"/>
          </w:tcPr>
          <w:p w14:paraId="5D2158EE" w14:textId="77777777" w:rsidR="005B725F" w:rsidRPr="007E0B31" w:rsidRDefault="005B725F" w:rsidP="005B725F">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5B725F" w:rsidRPr="007E0B31" w14:paraId="7F38DB83" w14:textId="77777777" w:rsidTr="747BA05C">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5B725F" w:rsidRPr="00112FC3" w:rsidRDefault="005B725F" w:rsidP="005B725F">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5B725F" w:rsidRPr="00112FC3" w:rsidRDefault="005B725F" w:rsidP="005B725F">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5B725F" w:rsidRPr="00112FC3" w:rsidRDefault="005B725F" w:rsidP="005B725F">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5B725F" w:rsidRPr="0079139F" w14:paraId="1AC85899" w14:textId="77777777" w:rsidTr="747BA05C">
        <w:trPr>
          <w:cantSplit/>
        </w:trPr>
        <w:tc>
          <w:tcPr>
            <w:tcW w:w="2884" w:type="dxa"/>
          </w:tcPr>
          <w:p w14:paraId="06F08692" w14:textId="4BD622F9" w:rsidR="005B725F" w:rsidRPr="0079139F" w:rsidRDefault="005B725F" w:rsidP="005B725F">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5B725F" w:rsidRPr="0079139F" w:rsidRDefault="005B725F" w:rsidP="005B725F">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5B725F" w:rsidRPr="00BB45B0" w:rsidRDefault="005B725F" w:rsidP="005B725F">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5B725F" w:rsidRPr="0079139F" w14:paraId="77B0CFDB" w14:textId="77777777" w:rsidTr="747BA05C">
        <w:trPr>
          <w:cantSplit/>
        </w:trPr>
        <w:tc>
          <w:tcPr>
            <w:tcW w:w="2884" w:type="dxa"/>
          </w:tcPr>
          <w:p w14:paraId="1510B015" w14:textId="08E45941" w:rsidR="005B725F" w:rsidRPr="0079139F" w:rsidRDefault="005B725F" w:rsidP="005B725F">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5B725F" w:rsidRPr="00BB45B0" w:rsidRDefault="005B725F" w:rsidP="005B725F">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5B725F" w:rsidRPr="007E0B31" w14:paraId="2FB4BCBE" w14:textId="77777777" w:rsidTr="747BA05C">
        <w:trPr>
          <w:cantSplit/>
        </w:trPr>
        <w:tc>
          <w:tcPr>
            <w:tcW w:w="2884" w:type="dxa"/>
          </w:tcPr>
          <w:p w14:paraId="7E69F55B" w14:textId="79011215" w:rsidR="005B725F" w:rsidRPr="00112FC3" w:rsidRDefault="005B725F" w:rsidP="005B725F">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5B725F" w:rsidRPr="00112FC3" w:rsidRDefault="005B725F" w:rsidP="005B725F">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5B725F" w:rsidRPr="007E0B31" w14:paraId="2BDE2553" w14:textId="77777777" w:rsidTr="747BA05C">
        <w:trPr>
          <w:cantSplit/>
        </w:trPr>
        <w:tc>
          <w:tcPr>
            <w:tcW w:w="2884" w:type="dxa"/>
          </w:tcPr>
          <w:p w14:paraId="56FA2E2D" w14:textId="77777777" w:rsidR="005B725F" w:rsidRPr="007E0B31" w:rsidRDefault="005B725F" w:rsidP="005B725F">
            <w:pPr>
              <w:pStyle w:val="Arial11Bold"/>
              <w:rPr>
                <w:rFonts w:cs="Arial"/>
              </w:rPr>
            </w:pPr>
            <w:r w:rsidRPr="007E0B31">
              <w:rPr>
                <w:rFonts w:cs="Arial"/>
              </w:rPr>
              <w:t>Frequency Sensitive AGR Unit</w:t>
            </w:r>
          </w:p>
        </w:tc>
        <w:tc>
          <w:tcPr>
            <w:tcW w:w="6634" w:type="dxa"/>
          </w:tcPr>
          <w:p w14:paraId="56CA59A6" w14:textId="04E356F9" w:rsidR="005B725F" w:rsidRPr="007E0B31" w:rsidRDefault="005B725F" w:rsidP="005B725F">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5B725F" w:rsidRPr="007E0B31" w14:paraId="35142B58" w14:textId="77777777" w:rsidTr="747BA05C">
        <w:trPr>
          <w:cantSplit/>
        </w:trPr>
        <w:tc>
          <w:tcPr>
            <w:tcW w:w="2884" w:type="dxa"/>
          </w:tcPr>
          <w:p w14:paraId="044AA9D6" w14:textId="77777777" w:rsidR="005B725F" w:rsidRPr="007E0B31" w:rsidRDefault="005B725F" w:rsidP="005B725F">
            <w:pPr>
              <w:pStyle w:val="Arial11Bold"/>
              <w:rPr>
                <w:rFonts w:cs="Arial"/>
              </w:rPr>
            </w:pPr>
            <w:r w:rsidRPr="007E0B31">
              <w:rPr>
                <w:rFonts w:cs="Arial"/>
              </w:rPr>
              <w:lastRenderedPageBreak/>
              <w:t>Frequency Sensitive AGR Unit Limit</w:t>
            </w:r>
          </w:p>
        </w:tc>
        <w:tc>
          <w:tcPr>
            <w:tcW w:w="6634" w:type="dxa"/>
          </w:tcPr>
          <w:p w14:paraId="3F623190" w14:textId="3E5A500D" w:rsidR="005B725F" w:rsidRPr="007E0B31" w:rsidRDefault="005B725F" w:rsidP="005B725F">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5B725F" w:rsidRPr="007E0B31" w14:paraId="0B07C095" w14:textId="77777777" w:rsidTr="747BA05C">
        <w:trPr>
          <w:cantSplit/>
        </w:trPr>
        <w:tc>
          <w:tcPr>
            <w:tcW w:w="2884" w:type="dxa"/>
          </w:tcPr>
          <w:p w14:paraId="61CF9420" w14:textId="77777777" w:rsidR="005B725F" w:rsidRPr="007E0B31" w:rsidRDefault="005B725F" w:rsidP="005B725F">
            <w:pPr>
              <w:pStyle w:val="Arial11Bold"/>
              <w:rPr>
                <w:rFonts w:cs="Arial"/>
              </w:rPr>
            </w:pPr>
            <w:r w:rsidRPr="007E0B31">
              <w:rPr>
                <w:rFonts w:cs="Arial"/>
              </w:rPr>
              <w:t>Frequency Sensitive Mode</w:t>
            </w:r>
          </w:p>
        </w:tc>
        <w:tc>
          <w:tcPr>
            <w:tcW w:w="6634" w:type="dxa"/>
          </w:tcPr>
          <w:p w14:paraId="73728290" w14:textId="77777777" w:rsidR="005B725F" w:rsidRPr="007E0B31" w:rsidRDefault="005B725F" w:rsidP="005B725F">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5B725F" w:rsidRPr="007E0B31" w14:paraId="164B885B" w14:textId="77777777" w:rsidTr="747BA05C">
        <w:trPr>
          <w:cantSplit/>
        </w:trPr>
        <w:tc>
          <w:tcPr>
            <w:tcW w:w="2884" w:type="dxa"/>
          </w:tcPr>
          <w:p w14:paraId="4373C7C1" w14:textId="77777777" w:rsidR="005B725F" w:rsidRPr="007E0B31" w:rsidRDefault="005B725F" w:rsidP="005B725F">
            <w:pPr>
              <w:pStyle w:val="Arial11Bold"/>
              <w:rPr>
                <w:rFonts w:cs="Arial"/>
              </w:rPr>
            </w:pPr>
            <w:r w:rsidRPr="007E0B31">
              <w:rPr>
                <w:rFonts w:cs="Arial"/>
              </w:rPr>
              <w:t>Fuel Security Code</w:t>
            </w:r>
          </w:p>
        </w:tc>
        <w:tc>
          <w:tcPr>
            <w:tcW w:w="6634" w:type="dxa"/>
          </w:tcPr>
          <w:p w14:paraId="4BC316B9" w14:textId="77777777" w:rsidR="005B725F" w:rsidRPr="007E0B31" w:rsidRDefault="005B725F" w:rsidP="005B725F">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5B725F" w:rsidRPr="007E0B31" w14:paraId="6D481950" w14:textId="77777777" w:rsidTr="747BA05C">
        <w:trPr>
          <w:cantSplit/>
        </w:trPr>
        <w:tc>
          <w:tcPr>
            <w:tcW w:w="2884" w:type="dxa"/>
          </w:tcPr>
          <w:p w14:paraId="6ABADA08" w14:textId="77777777" w:rsidR="005B725F" w:rsidRPr="007E0B31" w:rsidRDefault="005B725F" w:rsidP="005B725F">
            <w:pPr>
              <w:pStyle w:val="Arial11Bold"/>
              <w:rPr>
                <w:rFonts w:cs="Arial"/>
              </w:rPr>
            </w:pPr>
            <w:r w:rsidRPr="007E0B31">
              <w:rPr>
                <w:rFonts w:cs="Arial"/>
              </w:rPr>
              <w:t>Gas Turbine Unit</w:t>
            </w:r>
          </w:p>
        </w:tc>
        <w:tc>
          <w:tcPr>
            <w:tcW w:w="6634" w:type="dxa"/>
          </w:tcPr>
          <w:p w14:paraId="1D4B4FFB" w14:textId="77777777" w:rsidR="005B725F" w:rsidRPr="007E0B31" w:rsidRDefault="005B725F" w:rsidP="005B725F">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5B725F" w:rsidRPr="007E0B31" w14:paraId="64E5C05F" w14:textId="77777777" w:rsidTr="747BA05C">
        <w:trPr>
          <w:cantSplit/>
        </w:trPr>
        <w:tc>
          <w:tcPr>
            <w:tcW w:w="2884" w:type="dxa"/>
          </w:tcPr>
          <w:p w14:paraId="01FFF6B2" w14:textId="77777777" w:rsidR="005B725F" w:rsidRPr="007E0B31" w:rsidRDefault="005B725F" w:rsidP="005B725F">
            <w:pPr>
              <w:pStyle w:val="Arial11Bold"/>
              <w:rPr>
                <w:rFonts w:cs="Arial"/>
              </w:rPr>
            </w:pPr>
            <w:r w:rsidRPr="007E0B31">
              <w:rPr>
                <w:rFonts w:cs="Arial"/>
              </w:rPr>
              <w:t>Gas Zone Diagram</w:t>
            </w:r>
          </w:p>
        </w:tc>
        <w:tc>
          <w:tcPr>
            <w:tcW w:w="6634" w:type="dxa"/>
          </w:tcPr>
          <w:p w14:paraId="53A7BC0A" w14:textId="77777777" w:rsidR="005B725F" w:rsidRPr="007E0B31" w:rsidRDefault="005B725F" w:rsidP="005B725F">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5B725F" w:rsidRPr="007E0B31" w14:paraId="25207431" w14:textId="77777777" w:rsidTr="747BA05C">
        <w:trPr>
          <w:cantSplit/>
        </w:trPr>
        <w:tc>
          <w:tcPr>
            <w:tcW w:w="2884" w:type="dxa"/>
          </w:tcPr>
          <w:p w14:paraId="5D11ED34" w14:textId="77777777" w:rsidR="005B725F" w:rsidRPr="007E0B31" w:rsidRDefault="005B725F" w:rsidP="005B725F">
            <w:pPr>
              <w:pStyle w:val="Arial11Bold"/>
              <w:rPr>
                <w:rFonts w:cs="Arial"/>
              </w:rPr>
            </w:pPr>
            <w:r w:rsidRPr="007E0B31">
              <w:rPr>
                <w:rFonts w:cs="Arial"/>
              </w:rPr>
              <w:t>Gate Closure</w:t>
            </w:r>
          </w:p>
        </w:tc>
        <w:tc>
          <w:tcPr>
            <w:tcW w:w="6634" w:type="dxa"/>
          </w:tcPr>
          <w:p w14:paraId="13C5C4ED" w14:textId="77777777" w:rsidR="005B725F" w:rsidRPr="007E0B31" w:rsidRDefault="005B725F" w:rsidP="005B725F">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5B725F" w:rsidRPr="007E0B31" w14:paraId="751C0B2D" w14:textId="77777777" w:rsidTr="747BA05C">
        <w:trPr>
          <w:cantSplit/>
        </w:trPr>
        <w:tc>
          <w:tcPr>
            <w:tcW w:w="2884" w:type="dxa"/>
          </w:tcPr>
          <w:p w14:paraId="69164933" w14:textId="77777777" w:rsidR="005B725F" w:rsidRPr="007E0B31" w:rsidRDefault="005B725F" w:rsidP="005B725F">
            <w:pPr>
              <w:pStyle w:val="Arial11Bold"/>
              <w:rPr>
                <w:rFonts w:cs="Arial"/>
              </w:rPr>
            </w:pPr>
            <w:r w:rsidRPr="007E0B31">
              <w:rPr>
                <w:rFonts w:cs="Arial"/>
              </w:rPr>
              <w:lastRenderedPageBreak/>
              <w:t>GB Code User</w:t>
            </w:r>
          </w:p>
        </w:tc>
        <w:tc>
          <w:tcPr>
            <w:tcW w:w="6634" w:type="dxa"/>
          </w:tcPr>
          <w:p w14:paraId="7C7DFDA1" w14:textId="77777777" w:rsidR="005B725F" w:rsidRPr="005C20E3" w:rsidRDefault="005B725F" w:rsidP="005B725F">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5B725F" w:rsidRPr="005C20E3" w:rsidRDefault="005B725F" w:rsidP="005B725F">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5B725F" w:rsidRPr="005C20E3" w:rsidRDefault="005B725F" w:rsidP="005B725F">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5B725F" w:rsidRPr="005C20E3" w:rsidRDefault="005B725F" w:rsidP="005B725F">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5B725F" w:rsidRPr="00943BB7" w:rsidRDefault="005B725F" w:rsidP="005B725F">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5B725F" w:rsidRPr="007E0B31" w14:paraId="4723553C" w14:textId="77777777" w:rsidTr="747BA05C">
        <w:trPr>
          <w:cantSplit/>
        </w:trPr>
        <w:tc>
          <w:tcPr>
            <w:tcW w:w="2884" w:type="dxa"/>
          </w:tcPr>
          <w:p w14:paraId="4FE5BF46" w14:textId="138D465C" w:rsidR="005B725F" w:rsidRPr="007E0B31" w:rsidRDefault="005B725F" w:rsidP="005B725F">
            <w:pPr>
              <w:pStyle w:val="Arial11Bold"/>
              <w:rPr>
                <w:rFonts w:cs="Arial"/>
              </w:rPr>
            </w:pPr>
            <w:r w:rsidRPr="007E0B31">
              <w:rPr>
                <w:rFonts w:cs="Arial"/>
              </w:rPr>
              <w:t>GB Generator</w:t>
            </w:r>
          </w:p>
        </w:tc>
        <w:tc>
          <w:tcPr>
            <w:tcW w:w="6634" w:type="dxa"/>
          </w:tcPr>
          <w:p w14:paraId="3BE7D000" w14:textId="1CD9DB0E" w:rsidR="005B725F" w:rsidRPr="007E0B31" w:rsidRDefault="005B725F" w:rsidP="005B725F">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8511E" w:rsidRPr="007E0B31" w14:paraId="30B0063C" w14:textId="77777777" w:rsidTr="747BA05C">
        <w:trPr>
          <w:cantSplit/>
        </w:trPr>
        <w:tc>
          <w:tcPr>
            <w:tcW w:w="2884" w:type="dxa"/>
          </w:tcPr>
          <w:p w14:paraId="53F51ECC" w14:textId="0A2B2D8E" w:rsidR="0048511E" w:rsidRPr="0048511E" w:rsidRDefault="0048511E" w:rsidP="0048511E">
            <w:pPr>
              <w:pStyle w:val="Arial11Bold"/>
              <w:rPr>
                <w:rFonts w:cs="Arial"/>
              </w:rPr>
            </w:pPr>
            <w:r w:rsidRPr="002510FF">
              <w:rPr>
                <w:rFonts w:cs="Arial"/>
              </w:rPr>
              <w:t>GBGF Fast Fault Current Injection</w:t>
            </w:r>
          </w:p>
        </w:tc>
        <w:tc>
          <w:tcPr>
            <w:tcW w:w="6634" w:type="dxa"/>
          </w:tcPr>
          <w:p w14:paraId="7DAB5385" w14:textId="357F5E41" w:rsidR="0048511E" w:rsidRPr="0048511E" w:rsidRDefault="0048511E" w:rsidP="0048511E">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EA00FC" w:rsidRPr="00EA00FC" w14:paraId="26F5238B" w14:textId="77777777" w:rsidTr="747BA05C">
        <w:trPr>
          <w:cantSplit/>
        </w:trPr>
        <w:tc>
          <w:tcPr>
            <w:tcW w:w="2884" w:type="dxa"/>
          </w:tcPr>
          <w:p w14:paraId="22B97752" w14:textId="071CAA70" w:rsidR="00EA00FC" w:rsidRPr="00EA00FC" w:rsidRDefault="00EA00FC" w:rsidP="00EA00F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EA00FC" w:rsidRPr="00EA00FC" w:rsidRDefault="00EA00FC" w:rsidP="00EA00F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D73207" w:rsidRPr="007E0B31" w14:paraId="76567AF3" w14:textId="77777777" w:rsidTr="747BA05C">
        <w:trPr>
          <w:cantSplit/>
        </w:trPr>
        <w:tc>
          <w:tcPr>
            <w:tcW w:w="2884" w:type="dxa"/>
          </w:tcPr>
          <w:p w14:paraId="7D346738" w14:textId="3C7670F7" w:rsidR="00D73207" w:rsidRPr="00D73207" w:rsidRDefault="00D73207" w:rsidP="00D7320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D73207" w:rsidRPr="00D73207" w:rsidRDefault="00D73207" w:rsidP="00D7320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D73207" w:rsidRPr="007E0B31" w14:paraId="65BB692A" w14:textId="77777777" w:rsidTr="747BA05C">
        <w:trPr>
          <w:cantSplit/>
        </w:trPr>
        <w:tc>
          <w:tcPr>
            <w:tcW w:w="2884" w:type="dxa"/>
          </w:tcPr>
          <w:p w14:paraId="415F428D" w14:textId="43AC9763" w:rsidR="00D73207" w:rsidRPr="00820AC6" w:rsidRDefault="00D73207" w:rsidP="00D73207">
            <w:pPr>
              <w:pStyle w:val="Arial11Bold"/>
              <w:rPr>
                <w:rFonts w:cs="Arial"/>
              </w:rPr>
            </w:pPr>
            <w:r w:rsidRPr="00820AC6">
              <w:rPr>
                <w:rFonts w:cs="Arial"/>
              </w:rPr>
              <w:lastRenderedPageBreak/>
              <w:t>GB Grid Supply Point</w:t>
            </w:r>
          </w:p>
        </w:tc>
        <w:tc>
          <w:tcPr>
            <w:tcW w:w="6634" w:type="dxa"/>
          </w:tcPr>
          <w:p w14:paraId="7E88EB64" w14:textId="1BCD6522" w:rsidR="00D73207" w:rsidRPr="00820AC6" w:rsidRDefault="00D73207" w:rsidP="00D7320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D73207" w:rsidRPr="007E0B31" w14:paraId="29C91D0A" w14:textId="77777777" w:rsidTr="747BA05C">
        <w:trPr>
          <w:cantSplit/>
        </w:trPr>
        <w:tc>
          <w:tcPr>
            <w:tcW w:w="2884" w:type="dxa"/>
          </w:tcPr>
          <w:p w14:paraId="3189B258" w14:textId="77777777" w:rsidR="00D73207" w:rsidRPr="007E0B31" w:rsidRDefault="00D73207" w:rsidP="00D73207">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D73207" w:rsidRPr="007E0B31" w:rsidRDefault="00D73207" w:rsidP="00D7320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D73207" w:rsidRPr="007E0B31" w14:paraId="7DAFA3C3" w14:textId="77777777" w:rsidTr="747BA05C">
        <w:trPr>
          <w:cantSplit/>
        </w:trPr>
        <w:tc>
          <w:tcPr>
            <w:tcW w:w="2884" w:type="dxa"/>
          </w:tcPr>
          <w:p w14:paraId="236BDDC1" w14:textId="77777777" w:rsidR="00D73207" w:rsidRPr="007E0B31" w:rsidRDefault="00D73207" w:rsidP="00D73207">
            <w:pPr>
              <w:pStyle w:val="Arial11Bold"/>
              <w:rPr>
                <w:rFonts w:cs="Arial"/>
              </w:rPr>
            </w:pPr>
            <w:r w:rsidRPr="007E0B31">
              <w:rPr>
                <w:rFonts w:cs="Arial"/>
              </w:rPr>
              <w:t>GCDF</w:t>
            </w:r>
          </w:p>
        </w:tc>
        <w:tc>
          <w:tcPr>
            <w:tcW w:w="6634" w:type="dxa"/>
          </w:tcPr>
          <w:p w14:paraId="7C26F5C6" w14:textId="77777777" w:rsidR="00D73207" w:rsidRPr="007E0B31" w:rsidRDefault="00D73207" w:rsidP="00D73207">
            <w:pPr>
              <w:pStyle w:val="TableArial11"/>
              <w:rPr>
                <w:rFonts w:cs="Arial"/>
              </w:rPr>
            </w:pPr>
            <w:r w:rsidRPr="007E0B31">
              <w:rPr>
                <w:rFonts w:cs="Arial"/>
              </w:rPr>
              <w:t>Means the Grid Code Development Forum.</w:t>
            </w:r>
          </w:p>
        </w:tc>
      </w:tr>
      <w:tr w:rsidR="00D73207" w:rsidRPr="007E0B31" w14:paraId="1530B793" w14:textId="77777777" w:rsidTr="747BA05C">
        <w:trPr>
          <w:cantSplit/>
        </w:trPr>
        <w:tc>
          <w:tcPr>
            <w:tcW w:w="2884" w:type="dxa"/>
          </w:tcPr>
          <w:p w14:paraId="562A7357" w14:textId="77777777" w:rsidR="00D73207" w:rsidRPr="007E0B31" w:rsidRDefault="00D73207" w:rsidP="00D7320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D73207" w:rsidRPr="007E0B31" w:rsidRDefault="00D73207" w:rsidP="00D7320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D73207" w:rsidRPr="007E0B31" w14:paraId="379C1A71" w14:textId="77777777" w:rsidTr="747BA05C">
        <w:trPr>
          <w:cantSplit/>
        </w:trPr>
        <w:tc>
          <w:tcPr>
            <w:tcW w:w="2884" w:type="dxa"/>
          </w:tcPr>
          <w:p w14:paraId="08FF36A2" w14:textId="77777777" w:rsidR="00D73207" w:rsidRPr="007E0B31" w:rsidRDefault="00D73207" w:rsidP="00D73207">
            <w:pPr>
              <w:pStyle w:val="Arial11Bold"/>
              <w:rPr>
                <w:rFonts w:cs="Arial"/>
              </w:rPr>
            </w:pPr>
            <w:r w:rsidRPr="007E0B31">
              <w:rPr>
                <w:rFonts w:cs="Arial"/>
              </w:rPr>
              <w:t>Generating Plant Demand Margin</w:t>
            </w:r>
          </w:p>
        </w:tc>
        <w:tc>
          <w:tcPr>
            <w:tcW w:w="6634" w:type="dxa"/>
          </w:tcPr>
          <w:p w14:paraId="41DF891E" w14:textId="77777777" w:rsidR="00D73207" w:rsidRPr="007E0B31" w:rsidRDefault="00D73207" w:rsidP="00D7320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D73207" w:rsidRPr="007E0B31" w14:paraId="311EAF72" w14:textId="77777777" w:rsidTr="747BA05C">
        <w:trPr>
          <w:cantSplit/>
        </w:trPr>
        <w:tc>
          <w:tcPr>
            <w:tcW w:w="2884" w:type="dxa"/>
          </w:tcPr>
          <w:p w14:paraId="7AAF3305" w14:textId="77777777" w:rsidR="00D73207" w:rsidRPr="007E0B31" w:rsidRDefault="00D73207" w:rsidP="00D73207">
            <w:pPr>
              <w:pStyle w:val="Arial11Bold"/>
              <w:rPr>
                <w:rFonts w:cs="Arial"/>
              </w:rPr>
            </w:pPr>
            <w:r w:rsidRPr="007E0B31">
              <w:rPr>
                <w:rFonts w:cs="Arial"/>
              </w:rPr>
              <w:t>Generating Unit</w:t>
            </w:r>
          </w:p>
        </w:tc>
        <w:tc>
          <w:tcPr>
            <w:tcW w:w="6634" w:type="dxa"/>
          </w:tcPr>
          <w:p w14:paraId="2E453C15" w14:textId="77777777" w:rsidR="00D73207" w:rsidRPr="007E0B31" w:rsidRDefault="00D73207" w:rsidP="00D7320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D73207" w:rsidRPr="007E0B31" w14:paraId="1EBF9128" w14:textId="77777777" w:rsidTr="747BA05C">
        <w:trPr>
          <w:cantSplit/>
        </w:trPr>
        <w:tc>
          <w:tcPr>
            <w:tcW w:w="2884" w:type="dxa"/>
          </w:tcPr>
          <w:p w14:paraId="013D7CA3" w14:textId="77777777" w:rsidR="00D73207" w:rsidRPr="007E0B31" w:rsidRDefault="00D73207" w:rsidP="00D73207">
            <w:pPr>
              <w:pStyle w:val="Arial11Bold"/>
              <w:rPr>
                <w:rFonts w:cs="Arial"/>
              </w:rPr>
            </w:pPr>
            <w:r w:rsidRPr="007E0B31">
              <w:rPr>
                <w:rFonts w:cs="Arial"/>
              </w:rPr>
              <w:t>Generating Unit Data</w:t>
            </w:r>
          </w:p>
        </w:tc>
        <w:tc>
          <w:tcPr>
            <w:tcW w:w="6634" w:type="dxa"/>
          </w:tcPr>
          <w:p w14:paraId="2EE332FC" w14:textId="77777777" w:rsidR="00D73207" w:rsidRPr="007E0B31" w:rsidRDefault="00D73207" w:rsidP="00D7320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D73207" w:rsidRPr="007E0B31" w:rsidRDefault="00D73207" w:rsidP="00D7320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D73207" w:rsidRPr="007E0B31" w:rsidRDefault="00D73207" w:rsidP="00D7320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D73207" w:rsidRPr="007E0B31" w:rsidRDefault="00D73207" w:rsidP="00D7320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D73207" w:rsidRPr="007E0B31" w:rsidRDefault="00D73207" w:rsidP="00D7320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D73207" w:rsidRPr="007E0B31" w14:paraId="04144821" w14:textId="77777777" w:rsidTr="747BA05C">
        <w:trPr>
          <w:cantSplit/>
        </w:trPr>
        <w:tc>
          <w:tcPr>
            <w:tcW w:w="2884" w:type="dxa"/>
          </w:tcPr>
          <w:p w14:paraId="36306D9E" w14:textId="77777777" w:rsidR="00D73207" w:rsidRPr="007E0B31" w:rsidRDefault="00D73207" w:rsidP="00D73207">
            <w:pPr>
              <w:pStyle w:val="Arial11Bold"/>
              <w:rPr>
                <w:rFonts w:cs="Arial"/>
              </w:rPr>
            </w:pPr>
            <w:r w:rsidRPr="007E0B31">
              <w:rPr>
                <w:rFonts w:cs="Arial"/>
              </w:rPr>
              <w:t>Generation Capacity</w:t>
            </w:r>
          </w:p>
        </w:tc>
        <w:tc>
          <w:tcPr>
            <w:tcW w:w="6634" w:type="dxa"/>
          </w:tcPr>
          <w:p w14:paraId="7AEA282D" w14:textId="77777777" w:rsidR="00D73207" w:rsidRPr="007E0B31" w:rsidRDefault="00D73207" w:rsidP="00D7320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D73207" w:rsidRPr="007E0B31" w14:paraId="492A589D" w14:textId="77777777" w:rsidTr="747BA05C">
        <w:trPr>
          <w:cantSplit/>
        </w:trPr>
        <w:tc>
          <w:tcPr>
            <w:tcW w:w="2884" w:type="dxa"/>
          </w:tcPr>
          <w:p w14:paraId="191FBE2E" w14:textId="77777777" w:rsidR="00D73207" w:rsidRPr="007E0B31" w:rsidRDefault="00D73207" w:rsidP="00D73207">
            <w:pPr>
              <w:pStyle w:val="Arial11Bold"/>
              <w:rPr>
                <w:rFonts w:cs="Arial"/>
              </w:rPr>
            </w:pPr>
            <w:r w:rsidRPr="007E0B31">
              <w:rPr>
                <w:rFonts w:cs="Arial"/>
              </w:rPr>
              <w:t>Generation Planning Parameters</w:t>
            </w:r>
          </w:p>
        </w:tc>
        <w:tc>
          <w:tcPr>
            <w:tcW w:w="6634" w:type="dxa"/>
          </w:tcPr>
          <w:p w14:paraId="71CFBA48" w14:textId="77777777" w:rsidR="00D73207" w:rsidRPr="007E0B31" w:rsidRDefault="00D73207" w:rsidP="00D7320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D73207" w:rsidRPr="007E0B31" w14:paraId="155BA927" w14:textId="77777777" w:rsidTr="747BA05C">
        <w:trPr>
          <w:cantSplit/>
        </w:trPr>
        <w:tc>
          <w:tcPr>
            <w:tcW w:w="2884" w:type="dxa"/>
          </w:tcPr>
          <w:p w14:paraId="78964DA2" w14:textId="77777777" w:rsidR="00D73207" w:rsidRPr="007E0B31" w:rsidRDefault="00D73207" w:rsidP="00D73207">
            <w:pPr>
              <w:pStyle w:val="Arial11Bold"/>
              <w:rPr>
                <w:rFonts w:cs="Arial"/>
              </w:rPr>
            </w:pPr>
            <w:r w:rsidRPr="007E0B31">
              <w:rPr>
                <w:rFonts w:cs="Arial"/>
              </w:rPr>
              <w:t xml:space="preserve">Generator </w:t>
            </w:r>
          </w:p>
        </w:tc>
        <w:tc>
          <w:tcPr>
            <w:tcW w:w="6634" w:type="dxa"/>
          </w:tcPr>
          <w:p w14:paraId="392D2E72" w14:textId="349A6839" w:rsidR="00D73207" w:rsidRPr="007E0B31" w:rsidRDefault="00D73207" w:rsidP="00D7320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D73207" w:rsidRPr="007E0B31" w14:paraId="4625887D" w14:textId="77777777" w:rsidTr="747BA05C">
        <w:trPr>
          <w:cantSplit/>
        </w:trPr>
        <w:tc>
          <w:tcPr>
            <w:tcW w:w="2884" w:type="dxa"/>
          </w:tcPr>
          <w:p w14:paraId="7874F98F" w14:textId="77777777" w:rsidR="00D73207" w:rsidRPr="007E0B31" w:rsidRDefault="00D73207" w:rsidP="00D73207">
            <w:pPr>
              <w:pStyle w:val="Arial11Bold"/>
              <w:rPr>
                <w:rFonts w:cs="Arial"/>
              </w:rPr>
            </w:pPr>
            <w:r w:rsidRPr="007E0B31">
              <w:rPr>
                <w:rFonts w:cs="Arial"/>
              </w:rPr>
              <w:t>Generator Performance Chart</w:t>
            </w:r>
          </w:p>
        </w:tc>
        <w:tc>
          <w:tcPr>
            <w:tcW w:w="6634" w:type="dxa"/>
          </w:tcPr>
          <w:p w14:paraId="3A96CC39" w14:textId="33F812BB" w:rsidR="00D73207" w:rsidRPr="007E0B31" w:rsidRDefault="00D73207" w:rsidP="00D7320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D73207" w:rsidRPr="007E0B31" w14:paraId="625353D3" w14:textId="77777777" w:rsidTr="747BA05C">
        <w:trPr>
          <w:cantSplit/>
        </w:trPr>
        <w:tc>
          <w:tcPr>
            <w:tcW w:w="2884" w:type="dxa"/>
          </w:tcPr>
          <w:p w14:paraId="28F1FED3" w14:textId="77777777" w:rsidR="00D73207" w:rsidRPr="007E0B31" w:rsidRDefault="00D73207" w:rsidP="00D73207">
            <w:pPr>
              <w:pStyle w:val="Arial11Bold"/>
              <w:rPr>
                <w:rFonts w:cs="Arial"/>
              </w:rPr>
            </w:pPr>
            <w:r w:rsidRPr="007E0B31">
              <w:rPr>
                <w:rFonts w:cs="Arial"/>
              </w:rPr>
              <w:t>Genset</w:t>
            </w:r>
          </w:p>
        </w:tc>
        <w:tc>
          <w:tcPr>
            <w:tcW w:w="6634" w:type="dxa"/>
          </w:tcPr>
          <w:p w14:paraId="66C9AF34" w14:textId="01B0E2EE" w:rsidR="00D73207" w:rsidRPr="007E0B31" w:rsidRDefault="00D73207" w:rsidP="00D7320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D73207" w:rsidRPr="007E0B31" w14:paraId="4D41E64A" w14:textId="77777777" w:rsidTr="747BA05C">
        <w:trPr>
          <w:cantSplit/>
        </w:trPr>
        <w:tc>
          <w:tcPr>
            <w:tcW w:w="2884" w:type="dxa"/>
          </w:tcPr>
          <w:p w14:paraId="31C3C21C" w14:textId="77777777" w:rsidR="00D73207" w:rsidRPr="007E0B31" w:rsidRDefault="00D73207" w:rsidP="00D73207">
            <w:pPr>
              <w:pStyle w:val="Arial11Bold"/>
              <w:rPr>
                <w:rFonts w:cs="Arial"/>
              </w:rPr>
            </w:pPr>
            <w:r w:rsidRPr="007E0B31">
              <w:rPr>
                <w:rFonts w:cs="Arial"/>
              </w:rPr>
              <w:lastRenderedPageBreak/>
              <w:t>Good Industry Practice</w:t>
            </w:r>
          </w:p>
        </w:tc>
        <w:tc>
          <w:tcPr>
            <w:tcW w:w="6634" w:type="dxa"/>
          </w:tcPr>
          <w:p w14:paraId="3DFA7AB2" w14:textId="77777777" w:rsidR="00D73207" w:rsidRPr="007E0B31" w:rsidRDefault="00D73207" w:rsidP="00D73207">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D73207" w:rsidRPr="007E0B31" w14:paraId="26C7E381" w14:textId="77777777" w:rsidTr="747BA05C">
        <w:trPr>
          <w:cantSplit/>
        </w:trPr>
        <w:tc>
          <w:tcPr>
            <w:tcW w:w="2884" w:type="dxa"/>
          </w:tcPr>
          <w:p w14:paraId="742C86BC" w14:textId="77777777" w:rsidR="00D73207" w:rsidRPr="007E0B31" w:rsidRDefault="00D73207" w:rsidP="00D7320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D73207" w:rsidRPr="007E0B31" w:rsidRDefault="00D73207" w:rsidP="00D7320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D73207" w:rsidRPr="007E0B31" w14:paraId="64198495" w14:textId="77777777" w:rsidTr="747BA05C">
        <w:trPr>
          <w:cantSplit/>
        </w:trPr>
        <w:tc>
          <w:tcPr>
            <w:tcW w:w="2884" w:type="dxa"/>
          </w:tcPr>
          <w:p w14:paraId="3EC6201C" w14:textId="34C4097C" w:rsidR="00D73207" w:rsidRPr="00A87826" w:rsidRDefault="00D73207" w:rsidP="00D73207">
            <w:pPr>
              <w:pStyle w:val="Arial11Bold"/>
            </w:pPr>
            <w:r w:rsidRPr="00A87826">
              <w:t xml:space="preserve">Governor </w:t>
            </w:r>
            <w:proofErr w:type="spellStart"/>
            <w:r w:rsidRPr="00A87826">
              <w:t>Deadband</w:t>
            </w:r>
            <w:proofErr w:type="spellEnd"/>
          </w:p>
        </w:tc>
        <w:tc>
          <w:tcPr>
            <w:tcW w:w="6634" w:type="dxa"/>
          </w:tcPr>
          <w:p w14:paraId="51CA9741" w14:textId="17755045" w:rsidR="00D73207" w:rsidRPr="009B5CCC" w:rsidRDefault="00D73207" w:rsidP="00D7320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D73207" w:rsidRPr="007E0B31" w14:paraId="66ABD35B" w14:textId="77777777" w:rsidTr="747BA05C">
        <w:trPr>
          <w:cantSplit/>
        </w:trPr>
        <w:tc>
          <w:tcPr>
            <w:tcW w:w="2884" w:type="dxa"/>
          </w:tcPr>
          <w:p w14:paraId="5D6FA2DB" w14:textId="77777777" w:rsidR="00D73207" w:rsidRPr="007E0B31" w:rsidRDefault="00D73207" w:rsidP="00D7320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D73207" w:rsidRPr="007E0B31" w:rsidRDefault="00D73207" w:rsidP="00D73207">
            <w:pPr>
              <w:pStyle w:val="TableArial11"/>
              <w:rPr>
                <w:rFonts w:cs="Arial"/>
              </w:rPr>
            </w:pPr>
            <w:r w:rsidRPr="007E0B31">
              <w:rPr>
                <w:rFonts w:cs="Arial"/>
              </w:rPr>
              <w:t>The landmass of England and Wales and Scotland, including internal waters.</w:t>
            </w:r>
          </w:p>
        </w:tc>
      </w:tr>
      <w:tr w:rsidR="00D73207" w:rsidRPr="007E0B31" w14:paraId="70929E33" w14:textId="77777777" w:rsidTr="747BA05C">
        <w:trPr>
          <w:cantSplit/>
        </w:trPr>
        <w:tc>
          <w:tcPr>
            <w:tcW w:w="2884" w:type="dxa"/>
          </w:tcPr>
          <w:p w14:paraId="68D83069" w14:textId="77777777" w:rsidR="00D73207" w:rsidRPr="007E0B31" w:rsidRDefault="00D73207" w:rsidP="00D73207">
            <w:pPr>
              <w:pStyle w:val="Arial11Bold"/>
              <w:rPr>
                <w:rFonts w:cs="Arial"/>
              </w:rPr>
            </w:pPr>
            <w:r w:rsidRPr="007E0B31">
              <w:rPr>
                <w:rFonts w:cs="Arial"/>
              </w:rPr>
              <w:t>Grid Code Fast Track Proposals</w:t>
            </w:r>
          </w:p>
        </w:tc>
        <w:tc>
          <w:tcPr>
            <w:tcW w:w="6634" w:type="dxa"/>
          </w:tcPr>
          <w:p w14:paraId="48C60AA1" w14:textId="77777777" w:rsidR="00D73207" w:rsidRPr="007E0B31" w:rsidRDefault="00D73207" w:rsidP="00D7320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D73207" w:rsidRPr="007E0B31" w14:paraId="2EDE9E2F" w14:textId="77777777" w:rsidTr="747BA05C">
        <w:trPr>
          <w:cantSplit/>
        </w:trPr>
        <w:tc>
          <w:tcPr>
            <w:tcW w:w="2884" w:type="dxa"/>
          </w:tcPr>
          <w:p w14:paraId="43CBF0F4" w14:textId="77777777" w:rsidR="00D73207" w:rsidRPr="007E0B31" w:rsidRDefault="00D73207" w:rsidP="00D73207">
            <w:pPr>
              <w:pStyle w:val="Arial11Bold"/>
              <w:rPr>
                <w:rFonts w:cs="Arial"/>
              </w:rPr>
            </w:pPr>
            <w:r w:rsidRPr="007E0B31">
              <w:rPr>
                <w:rFonts w:cs="Arial"/>
              </w:rPr>
              <w:t>Grid Code Modification Fast Track Report</w:t>
            </w:r>
          </w:p>
        </w:tc>
        <w:tc>
          <w:tcPr>
            <w:tcW w:w="6634" w:type="dxa"/>
          </w:tcPr>
          <w:p w14:paraId="01E7A62C" w14:textId="77777777" w:rsidR="00D73207" w:rsidRPr="007E0B31" w:rsidRDefault="00D73207" w:rsidP="00D73207">
            <w:pPr>
              <w:pStyle w:val="TableArial11"/>
              <w:rPr>
                <w:rFonts w:cs="Arial"/>
              </w:rPr>
            </w:pPr>
            <w:r w:rsidRPr="007E0B31">
              <w:rPr>
                <w:rFonts w:cs="Arial"/>
              </w:rPr>
              <w:t>A report prepared pursuant to GR.26</w:t>
            </w:r>
          </w:p>
        </w:tc>
      </w:tr>
      <w:tr w:rsidR="00D73207" w:rsidRPr="007E0B31" w14:paraId="7FE69FF9" w14:textId="77777777" w:rsidTr="747BA05C">
        <w:trPr>
          <w:cantSplit/>
        </w:trPr>
        <w:tc>
          <w:tcPr>
            <w:tcW w:w="2884" w:type="dxa"/>
          </w:tcPr>
          <w:p w14:paraId="2D672D65" w14:textId="77777777" w:rsidR="00D73207" w:rsidRPr="007E0B31" w:rsidRDefault="00D73207" w:rsidP="00D73207">
            <w:pPr>
              <w:pStyle w:val="Arial11Bold"/>
              <w:rPr>
                <w:rFonts w:cs="Arial"/>
              </w:rPr>
            </w:pPr>
            <w:r w:rsidRPr="007E0B31">
              <w:rPr>
                <w:rFonts w:cs="Arial"/>
              </w:rPr>
              <w:t>Grid Code Modification Register</w:t>
            </w:r>
          </w:p>
        </w:tc>
        <w:tc>
          <w:tcPr>
            <w:tcW w:w="6634" w:type="dxa"/>
          </w:tcPr>
          <w:p w14:paraId="6A454EA3" w14:textId="77777777" w:rsidR="00D73207" w:rsidRPr="007E0B31" w:rsidRDefault="00D73207" w:rsidP="00D73207">
            <w:pPr>
              <w:pStyle w:val="TableArial11"/>
              <w:rPr>
                <w:rFonts w:cs="Arial"/>
              </w:rPr>
            </w:pPr>
            <w:r w:rsidRPr="007E0B31">
              <w:rPr>
                <w:rFonts w:cs="Arial"/>
              </w:rPr>
              <w:t>Has the meaning given in GR.13.1.</w:t>
            </w:r>
          </w:p>
        </w:tc>
      </w:tr>
      <w:tr w:rsidR="00D73207" w:rsidRPr="007E0B31" w14:paraId="1B8E54A8" w14:textId="77777777" w:rsidTr="747BA05C">
        <w:trPr>
          <w:cantSplit/>
        </w:trPr>
        <w:tc>
          <w:tcPr>
            <w:tcW w:w="2884" w:type="dxa"/>
          </w:tcPr>
          <w:p w14:paraId="4D940EB7" w14:textId="77777777" w:rsidR="00D73207" w:rsidRPr="007E0B31" w:rsidRDefault="00D73207" w:rsidP="00D73207">
            <w:pPr>
              <w:pStyle w:val="Arial11Bold"/>
              <w:rPr>
                <w:rFonts w:cs="Arial"/>
              </w:rPr>
            </w:pPr>
            <w:r w:rsidRPr="007E0B31">
              <w:rPr>
                <w:rFonts w:cs="Arial"/>
              </w:rPr>
              <w:t>Grid Code Modification Report</w:t>
            </w:r>
          </w:p>
        </w:tc>
        <w:tc>
          <w:tcPr>
            <w:tcW w:w="6634" w:type="dxa"/>
          </w:tcPr>
          <w:p w14:paraId="440554AD" w14:textId="77777777" w:rsidR="00D73207" w:rsidRPr="007E0B31" w:rsidRDefault="00D73207" w:rsidP="00D73207">
            <w:pPr>
              <w:pStyle w:val="TableArial11"/>
              <w:rPr>
                <w:rFonts w:cs="Arial"/>
              </w:rPr>
            </w:pPr>
            <w:r w:rsidRPr="007E0B31">
              <w:rPr>
                <w:rFonts w:cs="Arial"/>
              </w:rPr>
              <w:t>Has the meaning given in GR.22.1.</w:t>
            </w:r>
          </w:p>
        </w:tc>
      </w:tr>
      <w:tr w:rsidR="00D73207" w:rsidRPr="007E0B31" w14:paraId="7F1BFC88" w14:textId="77777777" w:rsidTr="747BA05C">
        <w:trPr>
          <w:cantSplit/>
        </w:trPr>
        <w:tc>
          <w:tcPr>
            <w:tcW w:w="2884" w:type="dxa"/>
          </w:tcPr>
          <w:p w14:paraId="3E526269" w14:textId="77777777" w:rsidR="00D73207" w:rsidRPr="007E0B31" w:rsidRDefault="00D73207" w:rsidP="00D73207">
            <w:pPr>
              <w:pStyle w:val="Arial11Bold"/>
              <w:rPr>
                <w:rFonts w:cs="Arial"/>
              </w:rPr>
            </w:pPr>
            <w:r w:rsidRPr="007E0B31">
              <w:rPr>
                <w:rFonts w:cs="Arial"/>
              </w:rPr>
              <w:t>Grid Code Modification</w:t>
            </w:r>
          </w:p>
          <w:p w14:paraId="79962484" w14:textId="77777777" w:rsidR="00D73207" w:rsidRPr="007E0B31" w:rsidRDefault="00D73207" w:rsidP="00D73207">
            <w:pPr>
              <w:pStyle w:val="Arial11Bold"/>
              <w:rPr>
                <w:rFonts w:cs="Arial"/>
              </w:rPr>
            </w:pPr>
            <w:r w:rsidRPr="007E0B31">
              <w:rPr>
                <w:rFonts w:cs="Arial"/>
              </w:rPr>
              <w:t>Procedures</w:t>
            </w:r>
          </w:p>
        </w:tc>
        <w:tc>
          <w:tcPr>
            <w:tcW w:w="6634" w:type="dxa"/>
          </w:tcPr>
          <w:p w14:paraId="1003DC02" w14:textId="77777777" w:rsidR="00D73207" w:rsidRPr="007E0B31" w:rsidRDefault="00D73207" w:rsidP="00D7320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D73207" w:rsidRPr="007E0B31" w14:paraId="1019C4E6" w14:textId="77777777" w:rsidTr="747BA05C">
        <w:trPr>
          <w:cantSplit/>
        </w:trPr>
        <w:tc>
          <w:tcPr>
            <w:tcW w:w="2884" w:type="dxa"/>
          </w:tcPr>
          <w:p w14:paraId="6FB3FC5E" w14:textId="77777777" w:rsidR="00D73207" w:rsidRPr="007E0B31" w:rsidRDefault="00D73207" w:rsidP="00D73207">
            <w:pPr>
              <w:pStyle w:val="Arial11Bold"/>
              <w:rPr>
                <w:rFonts w:cs="Arial"/>
              </w:rPr>
            </w:pPr>
            <w:r w:rsidRPr="007E0B31">
              <w:rPr>
                <w:rFonts w:cs="Arial"/>
              </w:rPr>
              <w:t>Grid Code Modification Proposal</w:t>
            </w:r>
          </w:p>
        </w:tc>
        <w:tc>
          <w:tcPr>
            <w:tcW w:w="6634" w:type="dxa"/>
          </w:tcPr>
          <w:p w14:paraId="66E591DD" w14:textId="77777777" w:rsidR="00D73207" w:rsidRPr="007E0B31" w:rsidRDefault="00D73207" w:rsidP="00D7320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D73207" w:rsidRPr="007E0B31" w14:paraId="3F734B33" w14:textId="77777777" w:rsidTr="747BA05C">
        <w:trPr>
          <w:cantSplit/>
        </w:trPr>
        <w:tc>
          <w:tcPr>
            <w:tcW w:w="2884" w:type="dxa"/>
          </w:tcPr>
          <w:p w14:paraId="47A35776" w14:textId="77777777" w:rsidR="00D73207" w:rsidRPr="007E0B31" w:rsidRDefault="00D73207" w:rsidP="00D73207">
            <w:pPr>
              <w:pStyle w:val="Arial11Bold"/>
              <w:rPr>
                <w:rFonts w:cs="Arial"/>
              </w:rPr>
            </w:pPr>
            <w:r w:rsidRPr="007E0B31">
              <w:rPr>
                <w:rFonts w:cs="Arial"/>
              </w:rPr>
              <w:t>Grid Code Modification Self- Governance Report</w:t>
            </w:r>
          </w:p>
        </w:tc>
        <w:tc>
          <w:tcPr>
            <w:tcW w:w="6634" w:type="dxa"/>
          </w:tcPr>
          <w:p w14:paraId="605F34A3" w14:textId="77777777" w:rsidR="00D73207" w:rsidRPr="007E0B31" w:rsidRDefault="00D73207" w:rsidP="00D73207">
            <w:pPr>
              <w:pStyle w:val="TableArial11"/>
              <w:rPr>
                <w:rFonts w:cs="Arial"/>
              </w:rPr>
            </w:pPr>
            <w:r w:rsidRPr="007E0B31">
              <w:rPr>
                <w:rFonts w:cs="Arial"/>
              </w:rPr>
              <w:t>Has the meaning given in GR.24.5</w:t>
            </w:r>
          </w:p>
        </w:tc>
      </w:tr>
      <w:tr w:rsidR="00D73207" w:rsidRPr="007E0B31" w14:paraId="387C69DC" w14:textId="77777777" w:rsidTr="747BA05C">
        <w:trPr>
          <w:cantSplit/>
        </w:trPr>
        <w:tc>
          <w:tcPr>
            <w:tcW w:w="2884" w:type="dxa"/>
          </w:tcPr>
          <w:p w14:paraId="4518B247" w14:textId="77777777" w:rsidR="00D73207" w:rsidRPr="007E0B31" w:rsidRDefault="00D73207" w:rsidP="00D73207">
            <w:pPr>
              <w:pStyle w:val="Arial11Bold"/>
              <w:rPr>
                <w:rFonts w:cs="Arial"/>
              </w:rPr>
            </w:pPr>
            <w:r w:rsidRPr="007E0B31">
              <w:rPr>
                <w:rFonts w:cs="Arial"/>
              </w:rPr>
              <w:t>Grid Code Objectives</w:t>
            </w:r>
          </w:p>
        </w:tc>
        <w:tc>
          <w:tcPr>
            <w:tcW w:w="6634" w:type="dxa"/>
          </w:tcPr>
          <w:p w14:paraId="5F7C23F5" w14:textId="72422350" w:rsidR="00D73207" w:rsidRPr="007E0B31" w:rsidRDefault="00D73207" w:rsidP="00D73207">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D73207" w:rsidRPr="007E0B31" w14:paraId="39199EE0" w14:textId="77777777" w:rsidTr="747BA05C">
        <w:trPr>
          <w:cantSplit/>
        </w:trPr>
        <w:tc>
          <w:tcPr>
            <w:tcW w:w="2884" w:type="dxa"/>
          </w:tcPr>
          <w:p w14:paraId="17F6006E" w14:textId="77777777" w:rsidR="00D73207" w:rsidRPr="007E0B31" w:rsidRDefault="00D73207" w:rsidP="00D7320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D73207" w:rsidRPr="007E0B31" w:rsidRDefault="00D73207" w:rsidP="00D73207">
            <w:pPr>
              <w:pStyle w:val="TableArial11"/>
              <w:rPr>
                <w:rFonts w:cs="Arial"/>
              </w:rPr>
            </w:pPr>
            <w:r w:rsidRPr="007E0B31">
              <w:rPr>
                <w:rFonts w:cs="Arial"/>
              </w:rPr>
              <w:t>The panel with the functions set out in GR.1.2.</w:t>
            </w:r>
          </w:p>
        </w:tc>
      </w:tr>
      <w:tr w:rsidR="00D73207" w:rsidRPr="007E0B31" w14:paraId="781A6549" w14:textId="77777777" w:rsidTr="747BA05C">
        <w:trPr>
          <w:cantSplit/>
        </w:trPr>
        <w:tc>
          <w:tcPr>
            <w:tcW w:w="2884" w:type="dxa"/>
          </w:tcPr>
          <w:p w14:paraId="26F0CF91" w14:textId="77777777" w:rsidR="00D73207" w:rsidRPr="007E0B31" w:rsidRDefault="00D73207" w:rsidP="00D73207">
            <w:pPr>
              <w:pStyle w:val="Arial11Bold"/>
              <w:rPr>
                <w:rFonts w:cs="Arial"/>
              </w:rPr>
            </w:pPr>
            <w:r w:rsidRPr="007E0B31">
              <w:rPr>
                <w:rFonts w:cs="Arial"/>
              </w:rPr>
              <w:t>Grid Code Review Panel</w:t>
            </w:r>
          </w:p>
          <w:p w14:paraId="7F57BF7E" w14:textId="77777777" w:rsidR="00D73207" w:rsidRPr="007E0B31" w:rsidRDefault="00D73207" w:rsidP="00D73207">
            <w:pPr>
              <w:pStyle w:val="Arial11Bold"/>
              <w:rPr>
                <w:rFonts w:cs="Arial"/>
              </w:rPr>
            </w:pPr>
            <w:r w:rsidRPr="007E0B31">
              <w:rPr>
                <w:rFonts w:cs="Arial"/>
              </w:rPr>
              <w:t>Recommendation Vote</w:t>
            </w:r>
          </w:p>
        </w:tc>
        <w:tc>
          <w:tcPr>
            <w:tcW w:w="6634" w:type="dxa"/>
          </w:tcPr>
          <w:p w14:paraId="645A5276" w14:textId="513D9226" w:rsidR="00D73207" w:rsidRPr="007E0B31" w:rsidRDefault="00D73207" w:rsidP="00D7320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sidR="00A2149D">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D73207" w:rsidRPr="007E0B31" w14:paraId="1870B32A" w14:textId="77777777" w:rsidTr="747BA05C">
        <w:trPr>
          <w:cantSplit/>
        </w:trPr>
        <w:tc>
          <w:tcPr>
            <w:tcW w:w="2884" w:type="dxa"/>
          </w:tcPr>
          <w:p w14:paraId="27AC9B5B" w14:textId="77777777" w:rsidR="00D73207" w:rsidRPr="007E0B31" w:rsidRDefault="00D73207" w:rsidP="00D73207">
            <w:pPr>
              <w:pStyle w:val="Arial11Bold"/>
              <w:rPr>
                <w:rFonts w:cs="Arial"/>
              </w:rPr>
            </w:pPr>
            <w:r w:rsidRPr="007E0B31">
              <w:rPr>
                <w:rFonts w:cs="Arial"/>
              </w:rPr>
              <w:t>Grid Code Review Panel Self-Governance Vote</w:t>
            </w:r>
          </w:p>
        </w:tc>
        <w:tc>
          <w:tcPr>
            <w:tcW w:w="6634" w:type="dxa"/>
          </w:tcPr>
          <w:p w14:paraId="23D0B306" w14:textId="50A5875B" w:rsidR="00D73207" w:rsidRPr="007E0B31" w:rsidRDefault="00D73207" w:rsidP="00D7320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sidR="00D05781">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D73207" w:rsidRPr="007E0B31" w14:paraId="46FD00F7" w14:textId="77777777" w:rsidTr="747BA05C">
        <w:trPr>
          <w:cantSplit/>
        </w:trPr>
        <w:tc>
          <w:tcPr>
            <w:tcW w:w="2884" w:type="dxa"/>
          </w:tcPr>
          <w:p w14:paraId="36961EC3" w14:textId="77777777" w:rsidR="00D73207" w:rsidRPr="007E0B31" w:rsidRDefault="00D73207" w:rsidP="00D73207">
            <w:pPr>
              <w:pStyle w:val="Arial11Bold"/>
              <w:rPr>
                <w:rFonts w:cs="Arial"/>
              </w:rPr>
            </w:pPr>
            <w:r w:rsidRPr="007E0B31">
              <w:rPr>
                <w:rFonts w:cs="Arial"/>
              </w:rPr>
              <w:lastRenderedPageBreak/>
              <w:t>Grid Code Self-Governance Proposals</w:t>
            </w:r>
          </w:p>
        </w:tc>
        <w:tc>
          <w:tcPr>
            <w:tcW w:w="6634" w:type="dxa"/>
          </w:tcPr>
          <w:p w14:paraId="3826E3C6" w14:textId="77777777" w:rsidR="00D73207" w:rsidRPr="007E0B31" w:rsidRDefault="00D73207" w:rsidP="00D7320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D73207" w:rsidRPr="007E0B31" w14:paraId="29A89EE1" w14:textId="77777777" w:rsidTr="747BA05C">
        <w:trPr>
          <w:cantSplit/>
        </w:trPr>
        <w:tc>
          <w:tcPr>
            <w:tcW w:w="2884" w:type="dxa"/>
          </w:tcPr>
          <w:p w14:paraId="731ADBFE" w14:textId="77777777" w:rsidR="00D73207" w:rsidRPr="007E0B31" w:rsidRDefault="00D73207" w:rsidP="00D73207">
            <w:pPr>
              <w:pStyle w:val="Arial11Bold"/>
              <w:rPr>
                <w:rFonts w:cs="Arial"/>
              </w:rPr>
            </w:pPr>
            <w:r w:rsidRPr="007E0B31">
              <w:rPr>
                <w:rFonts w:cs="Arial"/>
              </w:rPr>
              <w:t>Grid Entry Point</w:t>
            </w:r>
          </w:p>
        </w:tc>
        <w:tc>
          <w:tcPr>
            <w:tcW w:w="6634" w:type="dxa"/>
          </w:tcPr>
          <w:p w14:paraId="68769E6D" w14:textId="77777777" w:rsidR="00D73207" w:rsidRPr="007E0B31" w:rsidRDefault="00D73207" w:rsidP="00D7320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5F78E9" w:rsidRPr="007E0B31" w14:paraId="4F37A1E3" w14:textId="77777777" w:rsidTr="747BA05C">
        <w:trPr>
          <w:cantSplit/>
        </w:trPr>
        <w:tc>
          <w:tcPr>
            <w:tcW w:w="2884" w:type="dxa"/>
          </w:tcPr>
          <w:p w14:paraId="181D6559" w14:textId="7C5C269F" w:rsidR="005F78E9" w:rsidRPr="005F78E9" w:rsidRDefault="005F78E9" w:rsidP="005F78E9">
            <w:pPr>
              <w:pStyle w:val="Arial11Bold"/>
              <w:rPr>
                <w:rFonts w:cs="Arial"/>
              </w:rPr>
            </w:pPr>
            <w:r w:rsidRPr="002510FF">
              <w:rPr>
                <w:rFonts w:cs="Arial"/>
              </w:rPr>
              <w:t>Grid Forming Active Power</w:t>
            </w:r>
          </w:p>
        </w:tc>
        <w:tc>
          <w:tcPr>
            <w:tcW w:w="6634" w:type="dxa"/>
          </w:tcPr>
          <w:p w14:paraId="3AC5BEDB" w14:textId="764294C6" w:rsidR="005F78E9" w:rsidRPr="005F78E9" w:rsidRDefault="005F78E9" w:rsidP="005F78E9">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585D91" w:rsidRPr="007E0B31" w14:paraId="7E5E89B0" w14:textId="77777777" w:rsidTr="747BA05C">
        <w:trPr>
          <w:cantSplit/>
        </w:trPr>
        <w:tc>
          <w:tcPr>
            <w:tcW w:w="2884" w:type="dxa"/>
          </w:tcPr>
          <w:p w14:paraId="6590D0EC" w14:textId="6684818F" w:rsidR="00585D91" w:rsidRPr="00585D91" w:rsidRDefault="00585D91" w:rsidP="00585D91">
            <w:pPr>
              <w:pStyle w:val="Arial11Bold"/>
              <w:rPr>
                <w:rFonts w:cs="Arial"/>
              </w:rPr>
            </w:pPr>
            <w:r w:rsidRPr="002510FF">
              <w:rPr>
                <w:rFonts w:cs="Arial"/>
              </w:rPr>
              <w:t>Grid Forming Capability</w:t>
            </w:r>
          </w:p>
        </w:tc>
        <w:tc>
          <w:tcPr>
            <w:tcW w:w="6634" w:type="dxa"/>
          </w:tcPr>
          <w:p w14:paraId="046B4623" w14:textId="77777777" w:rsidR="00585D91" w:rsidRPr="002510FF" w:rsidRDefault="00585D91" w:rsidP="00585D91">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585D91" w:rsidRPr="00585D91" w:rsidRDefault="00585D91" w:rsidP="00585D91">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BF5C30" w:rsidRPr="007E0B31" w14:paraId="35D92F55" w14:textId="77777777" w:rsidTr="747BA05C">
        <w:trPr>
          <w:cantSplit/>
        </w:trPr>
        <w:tc>
          <w:tcPr>
            <w:tcW w:w="2884" w:type="dxa"/>
          </w:tcPr>
          <w:p w14:paraId="790189F5" w14:textId="19A2057B" w:rsidR="00BF5C30" w:rsidRPr="00BF5C30" w:rsidRDefault="00BF5C30" w:rsidP="00BF5C3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BF5C30" w:rsidRPr="00BF5C30" w:rsidRDefault="00BF5C30" w:rsidP="00BF5C3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BF5C30" w:rsidRPr="007E0B31" w14:paraId="1FA19575" w14:textId="77777777" w:rsidTr="747BA05C">
        <w:trPr>
          <w:cantSplit/>
        </w:trPr>
        <w:tc>
          <w:tcPr>
            <w:tcW w:w="2884" w:type="dxa"/>
          </w:tcPr>
          <w:p w14:paraId="1D0306EC" w14:textId="0E7A7061" w:rsidR="00BF5C30" w:rsidRPr="00BF5C30" w:rsidRDefault="00BF5C30" w:rsidP="00BF5C30">
            <w:pPr>
              <w:pStyle w:val="Arial11Bold"/>
              <w:rPr>
                <w:rFonts w:cs="Arial"/>
              </w:rPr>
            </w:pPr>
            <w:r w:rsidRPr="002510FF">
              <w:rPr>
                <w:rFonts w:cs="Arial"/>
              </w:rPr>
              <w:t>Grid Forming Plant</w:t>
            </w:r>
          </w:p>
        </w:tc>
        <w:tc>
          <w:tcPr>
            <w:tcW w:w="6634" w:type="dxa"/>
          </w:tcPr>
          <w:p w14:paraId="182D5EFC" w14:textId="0A35EDEB" w:rsidR="00BF5C30" w:rsidRPr="00BF5C30" w:rsidRDefault="00BF5C30" w:rsidP="00BF5C3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BF5C30" w:rsidRPr="007E0B31" w14:paraId="05065603" w14:textId="77777777" w:rsidTr="747BA05C">
        <w:trPr>
          <w:cantSplit/>
        </w:trPr>
        <w:tc>
          <w:tcPr>
            <w:tcW w:w="2884" w:type="dxa"/>
          </w:tcPr>
          <w:p w14:paraId="1DD8583E" w14:textId="51F4F815" w:rsidR="00BF5C30" w:rsidRPr="00BF5C30" w:rsidRDefault="00BF5C30" w:rsidP="00BF5C30">
            <w:pPr>
              <w:pStyle w:val="Arial11Bold"/>
              <w:rPr>
                <w:rFonts w:cs="Arial"/>
              </w:rPr>
            </w:pPr>
            <w:r w:rsidRPr="002510FF">
              <w:rPr>
                <w:rFonts w:cs="Arial"/>
              </w:rPr>
              <w:t>Grid Forming Plant Owner</w:t>
            </w:r>
          </w:p>
        </w:tc>
        <w:tc>
          <w:tcPr>
            <w:tcW w:w="6634" w:type="dxa"/>
          </w:tcPr>
          <w:p w14:paraId="0FBDF255" w14:textId="3DDE21CF" w:rsidR="00BF5C30" w:rsidRPr="00BF5C30" w:rsidRDefault="00BF5C30" w:rsidP="00BF5C3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BF5C30" w:rsidRPr="007E0B31" w14:paraId="4C4746AD" w14:textId="77777777" w:rsidTr="747BA05C">
        <w:trPr>
          <w:cantSplit/>
        </w:trPr>
        <w:tc>
          <w:tcPr>
            <w:tcW w:w="2884" w:type="dxa"/>
          </w:tcPr>
          <w:p w14:paraId="639AEB9D" w14:textId="0DC3D66C" w:rsidR="00BF5C30" w:rsidRPr="00BF5C30" w:rsidRDefault="00BF5C30" w:rsidP="00BF5C30">
            <w:pPr>
              <w:pStyle w:val="Arial11Bold"/>
              <w:rPr>
                <w:rFonts w:cs="Arial"/>
              </w:rPr>
            </w:pPr>
            <w:r w:rsidRPr="002510FF">
              <w:rPr>
                <w:rFonts w:cs="Arial"/>
              </w:rPr>
              <w:t>Grid Forming Unit</w:t>
            </w:r>
          </w:p>
        </w:tc>
        <w:tc>
          <w:tcPr>
            <w:tcW w:w="6634" w:type="dxa"/>
          </w:tcPr>
          <w:p w14:paraId="494DE497" w14:textId="6B458BD3" w:rsidR="00BF5C30" w:rsidRPr="00BF5C30" w:rsidRDefault="00BF5C30" w:rsidP="00BF5C3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00632A06" w:rsidRPr="002510FF">
              <w:rPr>
                <w:rFonts w:cs="Arial"/>
                <w:bCs/>
              </w:rPr>
              <w:t>.</w:t>
            </w:r>
          </w:p>
        </w:tc>
      </w:tr>
      <w:tr w:rsidR="00BF5C30" w:rsidRPr="007E0B31" w14:paraId="456B70AD" w14:textId="77777777" w:rsidTr="747BA05C">
        <w:trPr>
          <w:cantSplit/>
        </w:trPr>
        <w:tc>
          <w:tcPr>
            <w:tcW w:w="2884" w:type="dxa"/>
          </w:tcPr>
          <w:p w14:paraId="5CDD4F61" w14:textId="4CE4ACED" w:rsidR="00BF5C30" w:rsidRPr="00BF5C30" w:rsidRDefault="00BF5C30" w:rsidP="00BF5C30">
            <w:pPr>
              <w:pStyle w:val="Arial11Bold"/>
              <w:rPr>
                <w:rFonts w:cs="Arial"/>
              </w:rPr>
            </w:pPr>
            <w:r w:rsidRPr="002510FF">
              <w:rPr>
                <w:rFonts w:cs="Arial"/>
              </w:rPr>
              <w:t>Grid Oscillation Value</w:t>
            </w:r>
          </w:p>
        </w:tc>
        <w:tc>
          <w:tcPr>
            <w:tcW w:w="6634" w:type="dxa"/>
          </w:tcPr>
          <w:p w14:paraId="313B279D" w14:textId="7BCAD896" w:rsidR="00BF5C30" w:rsidRPr="00BF5C30" w:rsidRDefault="00BF5C30" w:rsidP="00BF5C3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BF5C30" w:rsidRPr="007E0B31" w14:paraId="66172056" w14:textId="77777777" w:rsidTr="747BA05C">
        <w:trPr>
          <w:cantSplit/>
        </w:trPr>
        <w:tc>
          <w:tcPr>
            <w:tcW w:w="2884" w:type="dxa"/>
          </w:tcPr>
          <w:p w14:paraId="44E3EB10" w14:textId="77777777" w:rsidR="00BF5C30" w:rsidRPr="007E0B31" w:rsidRDefault="00BF5C30" w:rsidP="00BF5C30">
            <w:pPr>
              <w:pStyle w:val="Arial11Bold"/>
              <w:rPr>
                <w:rFonts w:cs="Arial"/>
              </w:rPr>
            </w:pPr>
            <w:r w:rsidRPr="007E0B31">
              <w:rPr>
                <w:rFonts w:cs="Arial"/>
              </w:rPr>
              <w:lastRenderedPageBreak/>
              <w:t>Grid Supply Point</w:t>
            </w:r>
          </w:p>
        </w:tc>
        <w:tc>
          <w:tcPr>
            <w:tcW w:w="6634" w:type="dxa"/>
          </w:tcPr>
          <w:p w14:paraId="76BDB008" w14:textId="0EB7F897" w:rsidR="00BF5C30" w:rsidRPr="007E0B31" w:rsidRDefault="00BF5C30" w:rsidP="00BF5C3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BF5C30" w:rsidRPr="007E0B31" w14:paraId="0AA8076E" w14:textId="77777777" w:rsidTr="747BA05C">
        <w:trPr>
          <w:cantSplit/>
        </w:trPr>
        <w:tc>
          <w:tcPr>
            <w:tcW w:w="2884" w:type="dxa"/>
          </w:tcPr>
          <w:p w14:paraId="20405FC8" w14:textId="77777777" w:rsidR="00BF5C30" w:rsidRPr="007E0B31" w:rsidRDefault="00BF5C30" w:rsidP="00BF5C30">
            <w:pPr>
              <w:pStyle w:val="Arial11Bold"/>
              <w:rPr>
                <w:rFonts w:cs="Arial"/>
              </w:rPr>
            </w:pPr>
            <w:r w:rsidRPr="007E0B31">
              <w:rPr>
                <w:rFonts w:cs="Arial"/>
              </w:rPr>
              <w:t>Group</w:t>
            </w:r>
          </w:p>
        </w:tc>
        <w:tc>
          <w:tcPr>
            <w:tcW w:w="6634" w:type="dxa"/>
          </w:tcPr>
          <w:p w14:paraId="60A73BA5" w14:textId="77777777" w:rsidR="00BF5C30" w:rsidRPr="007E0B31" w:rsidRDefault="00BF5C30" w:rsidP="00BF5C30">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BF5C30" w:rsidRPr="0079139F" w14:paraId="5A25DA6A" w14:textId="77777777" w:rsidTr="747BA05C">
        <w:trPr>
          <w:cantSplit/>
        </w:trPr>
        <w:tc>
          <w:tcPr>
            <w:tcW w:w="2884" w:type="dxa"/>
          </w:tcPr>
          <w:p w14:paraId="704101E4" w14:textId="22CAEA65" w:rsidR="00BF5C30" w:rsidRPr="0079139F" w:rsidRDefault="00BF5C30" w:rsidP="00BF5C30">
            <w:pPr>
              <w:pStyle w:val="Arial11Bold"/>
              <w:rPr>
                <w:rFonts w:cs="Arial"/>
              </w:rPr>
            </w:pPr>
            <w:r w:rsidRPr="0079139F">
              <w:rPr>
                <w:rFonts w:cs="Arial"/>
              </w:rPr>
              <w:t>GSP Group</w:t>
            </w:r>
          </w:p>
        </w:tc>
        <w:tc>
          <w:tcPr>
            <w:tcW w:w="6634" w:type="dxa"/>
          </w:tcPr>
          <w:p w14:paraId="08F28004" w14:textId="5D8EEE7F" w:rsidR="00BF5C30" w:rsidRPr="0079139F" w:rsidRDefault="00BF5C30" w:rsidP="00BF5C3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BF5C30" w:rsidRPr="007E0B31" w14:paraId="44F4F627" w14:textId="77777777" w:rsidTr="747BA05C">
        <w:trPr>
          <w:cantSplit/>
        </w:trPr>
        <w:tc>
          <w:tcPr>
            <w:tcW w:w="2884" w:type="dxa"/>
          </w:tcPr>
          <w:p w14:paraId="6B31BC4F" w14:textId="77777777" w:rsidR="00BF5C30" w:rsidRPr="007E0B31" w:rsidRDefault="00BF5C30" w:rsidP="00BF5C30">
            <w:pPr>
              <w:pStyle w:val="Arial11Bold"/>
              <w:rPr>
                <w:rFonts w:cs="Arial"/>
              </w:rPr>
            </w:pPr>
            <w:r w:rsidRPr="007E0B31">
              <w:rPr>
                <w:rFonts w:cs="Arial"/>
              </w:rPr>
              <w:t>Headroom</w:t>
            </w:r>
          </w:p>
        </w:tc>
        <w:tc>
          <w:tcPr>
            <w:tcW w:w="6634" w:type="dxa"/>
          </w:tcPr>
          <w:p w14:paraId="6E120920" w14:textId="77777777" w:rsidR="00BF5C30" w:rsidRPr="007E0B31" w:rsidRDefault="00BF5C30" w:rsidP="00BF5C3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BF5C30" w:rsidRPr="007E0B31" w14:paraId="4AFF1172" w14:textId="77777777" w:rsidTr="747BA05C">
        <w:trPr>
          <w:cantSplit/>
        </w:trPr>
        <w:tc>
          <w:tcPr>
            <w:tcW w:w="2884" w:type="dxa"/>
          </w:tcPr>
          <w:p w14:paraId="049414CE" w14:textId="77777777" w:rsidR="00BF5C30" w:rsidRPr="007E0B31" w:rsidRDefault="00BF5C30" w:rsidP="00BF5C30">
            <w:pPr>
              <w:pStyle w:val="Arial11Bold"/>
              <w:rPr>
                <w:rFonts w:cs="Arial"/>
              </w:rPr>
            </w:pPr>
            <w:r w:rsidRPr="007E0B31">
              <w:rPr>
                <w:rFonts w:cs="Arial"/>
              </w:rPr>
              <w:t>High Frequency Response</w:t>
            </w:r>
          </w:p>
        </w:tc>
        <w:tc>
          <w:tcPr>
            <w:tcW w:w="6634" w:type="dxa"/>
          </w:tcPr>
          <w:p w14:paraId="3FEEE61F" w14:textId="0D8ECC66" w:rsidR="00BF5C30" w:rsidRPr="007E0B31" w:rsidRDefault="00BF5C30" w:rsidP="00BF5C3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BF5C30" w:rsidRPr="007E0B31" w14:paraId="531CF8DE" w14:textId="77777777" w:rsidTr="747BA05C">
        <w:trPr>
          <w:cantSplit/>
        </w:trPr>
        <w:tc>
          <w:tcPr>
            <w:tcW w:w="2884" w:type="dxa"/>
          </w:tcPr>
          <w:p w14:paraId="364D289E" w14:textId="77777777" w:rsidR="00BF5C30" w:rsidRPr="007E0B31" w:rsidRDefault="00BF5C30" w:rsidP="00BF5C3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BF5C30" w:rsidRPr="007E0B31" w:rsidRDefault="00BF5C30" w:rsidP="00BF5C3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BF5C30" w:rsidRPr="007E0B31" w14:paraId="552B3754" w14:textId="77777777" w:rsidTr="747BA05C">
        <w:trPr>
          <w:cantSplit/>
        </w:trPr>
        <w:tc>
          <w:tcPr>
            <w:tcW w:w="2884" w:type="dxa"/>
          </w:tcPr>
          <w:p w14:paraId="243671CC" w14:textId="5CC5CA8B" w:rsidR="00BF5C30" w:rsidRPr="00D74C6B" w:rsidRDefault="00BF5C30" w:rsidP="00BF5C30">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BF5C30" w:rsidRPr="007E0B31" w:rsidRDefault="00BF5C30" w:rsidP="00BF5C30">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BF5C30" w:rsidRPr="007E0B31" w14:paraId="2295F8BF" w14:textId="77777777" w:rsidTr="747BA05C">
        <w:trPr>
          <w:cantSplit/>
        </w:trPr>
        <w:tc>
          <w:tcPr>
            <w:tcW w:w="2884" w:type="dxa"/>
          </w:tcPr>
          <w:p w14:paraId="19844254" w14:textId="77777777" w:rsidR="00BF5C30" w:rsidRPr="007E0B31" w:rsidRDefault="00BF5C30" w:rsidP="00BF5C3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BF5C30" w:rsidRPr="007E0B31" w14:paraId="65C3AC05" w14:textId="77777777" w:rsidTr="747BA05C">
        <w:trPr>
          <w:cantSplit/>
        </w:trPr>
        <w:tc>
          <w:tcPr>
            <w:tcW w:w="2884" w:type="dxa"/>
          </w:tcPr>
          <w:p w14:paraId="2B9920C4" w14:textId="21408506" w:rsidR="00BF5C30" w:rsidRPr="0042789A" w:rsidRDefault="00BF5C30" w:rsidP="00BF5C3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BF5C30" w:rsidRPr="007E0B31" w:rsidRDefault="00BF5C30" w:rsidP="00BF5C3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BF5C30" w:rsidRPr="007E0B31" w14:paraId="0D4BF63F" w14:textId="77777777" w:rsidTr="747BA05C">
        <w:trPr>
          <w:cantSplit/>
        </w:trPr>
        <w:tc>
          <w:tcPr>
            <w:tcW w:w="2884" w:type="dxa"/>
          </w:tcPr>
          <w:p w14:paraId="6E747414" w14:textId="77777777" w:rsidR="00BF5C30" w:rsidRPr="007E0B31" w:rsidRDefault="00BF5C30" w:rsidP="00BF5C30">
            <w:pPr>
              <w:pStyle w:val="Arial11Bold"/>
              <w:rPr>
                <w:rFonts w:cs="Arial"/>
              </w:rPr>
            </w:pPr>
            <w:r w:rsidRPr="007E0B31">
              <w:rPr>
                <w:rFonts w:cs="Arial"/>
              </w:rPr>
              <w:t>HV Connections</w:t>
            </w:r>
          </w:p>
        </w:tc>
        <w:tc>
          <w:tcPr>
            <w:tcW w:w="6634" w:type="dxa"/>
          </w:tcPr>
          <w:p w14:paraId="0496190F" w14:textId="2371BB67" w:rsidR="00BF5C30" w:rsidRPr="007E0B31" w:rsidRDefault="00BF5C30" w:rsidP="00BF5C3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BF5C30" w:rsidRPr="007E0B31" w14:paraId="18D79B61" w14:textId="77777777" w:rsidTr="747BA05C">
        <w:trPr>
          <w:cantSplit/>
        </w:trPr>
        <w:tc>
          <w:tcPr>
            <w:tcW w:w="2884" w:type="dxa"/>
          </w:tcPr>
          <w:p w14:paraId="36327F4B" w14:textId="77777777" w:rsidR="00BF5C30" w:rsidRPr="007E0B31" w:rsidRDefault="00BF5C30" w:rsidP="00BF5C30">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BF5C30" w:rsidRPr="007E0B31" w14:paraId="41B039F0" w14:textId="77777777" w:rsidTr="747BA05C">
        <w:trPr>
          <w:cantSplit/>
        </w:trPr>
        <w:tc>
          <w:tcPr>
            <w:tcW w:w="2884" w:type="dxa"/>
          </w:tcPr>
          <w:p w14:paraId="2270971B" w14:textId="77777777" w:rsidR="00BF5C30" w:rsidRPr="007E0B31" w:rsidRDefault="00BF5C30" w:rsidP="00BF5C30">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BF5C30" w:rsidRPr="007E0B31" w:rsidRDefault="00BF5C30" w:rsidP="00BF5C3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BF5C30" w:rsidRPr="007E0B31" w14:paraId="50416B33" w14:textId="77777777" w:rsidTr="747BA05C">
        <w:trPr>
          <w:cantSplit/>
        </w:trPr>
        <w:tc>
          <w:tcPr>
            <w:tcW w:w="2884" w:type="dxa"/>
          </w:tcPr>
          <w:p w14:paraId="20AB8CFF"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BF5C30" w:rsidRPr="007E0B31" w:rsidRDefault="00BF5C30" w:rsidP="00BF5C3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BF5C30" w:rsidRPr="007E0B31" w14:paraId="1C094FB8" w14:textId="77777777" w:rsidTr="747BA05C">
        <w:trPr>
          <w:cantSplit/>
        </w:trPr>
        <w:tc>
          <w:tcPr>
            <w:tcW w:w="2884" w:type="dxa"/>
          </w:tcPr>
          <w:p w14:paraId="78BA74BE"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BF5C30" w:rsidRPr="007E0B31" w:rsidRDefault="00BF5C30" w:rsidP="00BF5C3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BF5C30" w:rsidRPr="007E0B31" w14:paraId="1593983F" w14:textId="77777777" w:rsidTr="747BA05C">
        <w:trPr>
          <w:cantSplit/>
        </w:trPr>
        <w:tc>
          <w:tcPr>
            <w:tcW w:w="2884" w:type="dxa"/>
          </w:tcPr>
          <w:p w14:paraId="2C43FD71" w14:textId="77777777" w:rsidR="00BF5C30" w:rsidRPr="007E0B31" w:rsidRDefault="00BF5C30" w:rsidP="00BF5C3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BF5C30" w:rsidRPr="007E0B31" w:rsidRDefault="00BF5C30" w:rsidP="00BF5C3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BF5C30" w:rsidRPr="007E0B31" w14:paraId="19165DC7" w14:textId="77777777" w:rsidTr="747BA05C">
        <w:trPr>
          <w:cantSplit/>
        </w:trPr>
        <w:tc>
          <w:tcPr>
            <w:tcW w:w="2884" w:type="dxa"/>
          </w:tcPr>
          <w:p w14:paraId="5A44655A" w14:textId="77777777" w:rsidR="00BF5C30" w:rsidRPr="007E0B31" w:rsidRDefault="00BF5C30" w:rsidP="00BF5C3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BF5C30" w:rsidRPr="007E0B31" w:rsidRDefault="00BF5C30" w:rsidP="00BF5C3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BF5C30" w:rsidRPr="007E0B31" w14:paraId="2D98393C" w14:textId="77777777" w:rsidTr="747BA05C">
        <w:trPr>
          <w:cantSplit/>
        </w:trPr>
        <w:tc>
          <w:tcPr>
            <w:tcW w:w="2884" w:type="dxa"/>
          </w:tcPr>
          <w:p w14:paraId="0863E908" w14:textId="77777777" w:rsidR="00BF5C30" w:rsidRPr="007E0B31" w:rsidRDefault="00BF5C30" w:rsidP="00BF5C30">
            <w:pPr>
              <w:pStyle w:val="Arial11Bold"/>
              <w:rPr>
                <w:rFonts w:cs="Arial"/>
              </w:rPr>
            </w:pPr>
            <w:r w:rsidRPr="007E0B31">
              <w:rPr>
                <w:rFonts w:cs="Arial"/>
              </w:rPr>
              <w:t>IEC</w:t>
            </w:r>
          </w:p>
        </w:tc>
        <w:tc>
          <w:tcPr>
            <w:tcW w:w="6634" w:type="dxa"/>
          </w:tcPr>
          <w:p w14:paraId="7BEF7CEB" w14:textId="77777777" w:rsidR="00BF5C30" w:rsidRPr="007E0B31" w:rsidRDefault="00BF5C30" w:rsidP="00BF5C30">
            <w:pPr>
              <w:pStyle w:val="TableArial11"/>
              <w:rPr>
                <w:rFonts w:cs="Arial"/>
              </w:rPr>
            </w:pPr>
            <w:r w:rsidRPr="007E0B31">
              <w:rPr>
                <w:rFonts w:cs="Arial"/>
              </w:rPr>
              <w:t>International Electrotechnical Commission.</w:t>
            </w:r>
          </w:p>
        </w:tc>
      </w:tr>
      <w:tr w:rsidR="00BF5C30" w:rsidRPr="007E0B31" w14:paraId="6C3D9361" w14:textId="77777777" w:rsidTr="747BA05C">
        <w:trPr>
          <w:cantSplit/>
        </w:trPr>
        <w:tc>
          <w:tcPr>
            <w:tcW w:w="2884" w:type="dxa"/>
          </w:tcPr>
          <w:p w14:paraId="43D881FF" w14:textId="77777777" w:rsidR="00BF5C30" w:rsidRPr="007E0B31" w:rsidRDefault="00BF5C30" w:rsidP="00BF5C30">
            <w:pPr>
              <w:pStyle w:val="Arial11Bold"/>
              <w:rPr>
                <w:rFonts w:cs="Arial"/>
              </w:rPr>
            </w:pPr>
            <w:r w:rsidRPr="007E0B31">
              <w:rPr>
                <w:rFonts w:cs="Arial"/>
              </w:rPr>
              <w:t>IEC Standard</w:t>
            </w:r>
          </w:p>
        </w:tc>
        <w:tc>
          <w:tcPr>
            <w:tcW w:w="6634" w:type="dxa"/>
          </w:tcPr>
          <w:p w14:paraId="63FFED40" w14:textId="77777777" w:rsidR="00BF5C30" w:rsidRPr="007E0B31" w:rsidRDefault="00BF5C30" w:rsidP="00BF5C30">
            <w:pPr>
              <w:pStyle w:val="TableArial11"/>
              <w:rPr>
                <w:rFonts w:cs="Arial"/>
              </w:rPr>
            </w:pPr>
            <w:r w:rsidRPr="007E0B31">
              <w:rPr>
                <w:rFonts w:cs="Arial"/>
              </w:rPr>
              <w:t>A standard approved by the International Electrotechnical Commission.</w:t>
            </w:r>
          </w:p>
        </w:tc>
      </w:tr>
      <w:tr w:rsidR="00BF5C30" w:rsidRPr="007E0B31" w14:paraId="05347EF0" w14:textId="77777777" w:rsidTr="747BA05C">
        <w:trPr>
          <w:cantSplit/>
        </w:trPr>
        <w:tc>
          <w:tcPr>
            <w:tcW w:w="2884" w:type="dxa"/>
          </w:tcPr>
          <w:p w14:paraId="114BD5FE" w14:textId="77777777" w:rsidR="00BF5C30" w:rsidRPr="007E0B31" w:rsidRDefault="00BF5C30" w:rsidP="00BF5C30">
            <w:pPr>
              <w:pStyle w:val="Arial11Bold"/>
              <w:rPr>
                <w:rFonts w:cs="Arial"/>
              </w:rPr>
            </w:pPr>
            <w:r w:rsidRPr="007E0B31">
              <w:rPr>
                <w:rFonts w:cs="Arial"/>
              </w:rPr>
              <w:t>Implementation Date</w:t>
            </w:r>
          </w:p>
        </w:tc>
        <w:tc>
          <w:tcPr>
            <w:tcW w:w="6634" w:type="dxa"/>
          </w:tcPr>
          <w:p w14:paraId="255D3E87" w14:textId="77777777" w:rsidR="00BF5C30" w:rsidRPr="007E0B31" w:rsidRDefault="00BF5C30" w:rsidP="00BF5C3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BF5C30" w:rsidRPr="007E0B31" w14:paraId="7B49F661" w14:textId="77777777" w:rsidTr="747BA05C">
        <w:trPr>
          <w:cantSplit/>
        </w:trPr>
        <w:tc>
          <w:tcPr>
            <w:tcW w:w="2884" w:type="dxa"/>
          </w:tcPr>
          <w:p w14:paraId="49F67203" w14:textId="77777777" w:rsidR="00BF5C30" w:rsidRPr="007E0B31" w:rsidRDefault="00BF5C30" w:rsidP="00BF5C30">
            <w:pPr>
              <w:pStyle w:val="Arial11Bold"/>
              <w:rPr>
                <w:rFonts w:cs="Arial"/>
              </w:rPr>
            </w:pPr>
            <w:r w:rsidRPr="007E0B31">
              <w:rPr>
                <w:rFonts w:cs="Arial"/>
              </w:rPr>
              <w:t>Implementing Safety Co-ordinator</w:t>
            </w:r>
          </w:p>
        </w:tc>
        <w:tc>
          <w:tcPr>
            <w:tcW w:w="6634" w:type="dxa"/>
          </w:tcPr>
          <w:p w14:paraId="0E80B91B" w14:textId="77777777" w:rsidR="00BF5C30" w:rsidRPr="007E0B31" w:rsidRDefault="00BF5C30" w:rsidP="00BF5C3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BF5C30" w:rsidRPr="007E0B31" w14:paraId="26018E72" w14:textId="77777777" w:rsidTr="747BA05C">
        <w:trPr>
          <w:cantSplit/>
        </w:trPr>
        <w:tc>
          <w:tcPr>
            <w:tcW w:w="2884" w:type="dxa"/>
          </w:tcPr>
          <w:p w14:paraId="5F7DE292" w14:textId="77777777" w:rsidR="00BF5C30" w:rsidRPr="007E0B31" w:rsidRDefault="00BF5C30" w:rsidP="00BF5C30">
            <w:pPr>
              <w:pStyle w:val="Arial11Bold"/>
              <w:rPr>
                <w:rFonts w:cs="Arial"/>
              </w:rPr>
            </w:pPr>
            <w:r w:rsidRPr="007E0B31">
              <w:rPr>
                <w:rFonts w:cs="Arial"/>
              </w:rPr>
              <w:t>Import Usable</w:t>
            </w:r>
          </w:p>
        </w:tc>
        <w:tc>
          <w:tcPr>
            <w:tcW w:w="6634" w:type="dxa"/>
          </w:tcPr>
          <w:p w14:paraId="7B69D446" w14:textId="77777777" w:rsidR="00BF5C30" w:rsidRPr="007E0B31" w:rsidRDefault="00BF5C30" w:rsidP="00BF5C3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BF5C30" w:rsidRPr="007E0B31" w14:paraId="4287BA38" w14:textId="77777777" w:rsidTr="747BA05C">
        <w:trPr>
          <w:cantSplit/>
        </w:trPr>
        <w:tc>
          <w:tcPr>
            <w:tcW w:w="2884" w:type="dxa"/>
          </w:tcPr>
          <w:p w14:paraId="24C27F8F" w14:textId="77777777" w:rsidR="00BF5C30" w:rsidRPr="007E0B31" w:rsidRDefault="00BF5C30" w:rsidP="00BF5C30">
            <w:pPr>
              <w:pStyle w:val="Arial11Bold"/>
              <w:rPr>
                <w:rFonts w:cs="Arial"/>
              </w:rPr>
            </w:pPr>
            <w:r w:rsidRPr="007E0B31">
              <w:rPr>
                <w:rFonts w:cs="Arial"/>
              </w:rPr>
              <w:t>Incident Centre</w:t>
            </w:r>
          </w:p>
        </w:tc>
        <w:tc>
          <w:tcPr>
            <w:tcW w:w="6634" w:type="dxa"/>
          </w:tcPr>
          <w:p w14:paraId="54A46A1D" w14:textId="72BD2A9D" w:rsidR="00BF5C30" w:rsidRPr="007E0B31" w:rsidRDefault="00BF5C30" w:rsidP="00BF5C3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BF5C30" w:rsidRPr="007E0B31" w14:paraId="541F315D" w14:textId="77777777" w:rsidTr="747BA05C">
        <w:trPr>
          <w:cantSplit/>
        </w:trPr>
        <w:tc>
          <w:tcPr>
            <w:tcW w:w="2884" w:type="dxa"/>
          </w:tcPr>
          <w:p w14:paraId="6BFFCE75" w14:textId="77777777" w:rsidR="00BF5C30" w:rsidRPr="007E0B31" w:rsidRDefault="00BF5C30" w:rsidP="00BF5C30">
            <w:pPr>
              <w:pStyle w:val="Arial11Bold"/>
              <w:rPr>
                <w:rFonts w:cs="Arial"/>
              </w:rPr>
            </w:pPr>
            <w:r w:rsidRPr="007E0B31">
              <w:rPr>
                <w:rFonts w:cs="Arial"/>
              </w:rPr>
              <w:t>Independent Back-Up Protection</w:t>
            </w:r>
          </w:p>
        </w:tc>
        <w:tc>
          <w:tcPr>
            <w:tcW w:w="6634" w:type="dxa"/>
          </w:tcPr>
          <w:p w14:paraId="4FA04FB8" w14:textId="77777777" w:rsidR="00BF5C30" w:rsidRPr="007E0B31" w:rsidRDefault="00BF5C30" w:rsidP="00BF5C3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BF5C30" w:rsidRPr="007E0B31" w14:paraId="272081DF" w14:textId="77777777" w:rsidTr="747BA05C">
        <w:trPr>
          <w:cantSplit/>
        </w:trPr>
        <w:tc>
          <w:tcPr>
            <w:tcW w:w="2884" w:type="dxa"/>
          </w:tcPr>
          <w:p w14:paraId="4BB5AFBA" w14:textId="77777777" w:rsidR="00BF5C30" w:rsidRPr="007E0B31" w:rsidRDefault="00BF5C30" w:rsidP="00BF5C30">
            <w:pPr>
              <w:pStyle w:val="Arial11Bold"/>
              <w:rPr>
                <w:rFonts w:cs="Arial"/>
              </w:rPr>
            </w:pPr>
            <w:r w:rsidRPr="007E0B31">
              <w:rPr>
                <w:rFonts w:cs="Arial"/>
              </w:rPr>
              <w:t>Independent Main Protection</w:t>
            </w:r>
          </w:p>
        </w:tc>
        <w:tc>
          <w:tcPr>
            <w:tcW w:w="6634" w:type="dxa"/>
          </w:tcPr>
          <w:p w14:paraId="14233E7A" w14:textId="77777777" w:rsidR="00BF5C30" w:rsidRPr="007E0B31" w:rsidRDefault="00BF5C30" w:rsidP="00BF5C3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BF5C30" w:rsidRPr="007E0B31" w14:paraId="0DA774CA" w14:textId="77777777" w:rsidTr="747BA05C">
        <w:trPr>
          <w:cantSplit/>
        </w:trPr>
        <w:tc>
          <w:tcPr>
            <w:tcW w:w="2884" w:type="dxa"/>
          </w:tcPr>
          <w:p w14:paraId="252320A7" w14:textId="77777777" w:rsidR="00BF5C30" w:rsidRPr="007E0B31" w:rsidRDefault="00BF5C30" w:rsidP="00BF5C30">
            <w:pPr>
              <w:pStyle w:val="Arial11Bold"/>
              <w:rPr>
                <w:rFonts w:cs="Arial"/>
              </w:rPr>
            </w:pPr>
            <w:r w:rsidRPr="007E0B31">
              <w:rPr>
                <w:rFonts w:cs="Arial"/>
              </w:rPr>
              <w:t>Indicated Constraint Boundary Margin</w:t>
            </w:r>
          </w:p>
        </w:tc>
        <w:tc>
          <w:tcPr>
            <w:tcW w:w="6634" w:type="dxa"/>
          </w:tcPr>
          <w:p w14:paraId="4FA87BF0" w14:textId="77777777" w:rsidR="00BF5C30" w:rsidRPr="007E0B31" w:rsidRDefault="00BF5C30" w:rsidP="00BF5C3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BF5C30" w:rsidRPr="007E0B31" w14:paraId="61863565" w14:textId="77777777" w:rsidTr="747BA05C">
        <w:trPr>
          <w:cantSplit/>
        </w:trPr>
        <w:tc>
          <w:tcPr>
            <w:tcW w:w="2884" w:type="dxa"/>
          </w:tcPr>
          <w:p w14:paraId="6C38319C" w14:textId="77777777" w:rsidR="00BF5C30" w:rsidRPr="007E0B31" w:rsidRDefault="00BF5C30" w:rsidP="00BF5C30">
            <w:pPr>
              <w:pStyle w:val="Arial11Bold"/>
              <w:rPr>
                <w:rFonts w:cs="Arial"/>
              </w:rPr>
            </w:pPr>
            <w:r w:rsidRPr="007E0B31">
              <w:rPr>
                <w:rFonts w:cs="Arial"/>
              </w:rPr>
              <w:t>Indicated Imbalance</w:t>
            </w:r>
          </w:p>
        </w:tc>
        <w:tc>
          <w:tcPr>
            <w:tcW w:w="6634" w:type="dxa"/>
          </w:tcPr>
          <w:p w14:paraId="42D431C5" w14:textId="77777777" w:rsidR="00BF5C30" w:rsidRPr="007E0B31" w:rsidRDefault="00BF5C30" w:rsidP="00BF5C3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BF5C30" w:rsidRPr="007E0B31" w14:paraId="15FAF20B" w14:textId="77777777" w:rsidTr="747BA05C">
        <w:trPr>
          <w:cantSplit/>
        </w:trPr>
        <w:tc>
          <w:tcPr>
            <w:tcW w:w="2884" w:type="dxa"/>
          </w:tcPr>
          <w:p w14:paraId="74BB53EE" w14:textId="77777777" w:rsidR="00BF5C30" w:rsidRPr="007E0B31" w:rsidRDefault="00BF5C30" w:rsidP="00BF5C30">
            <w:pPr>
              <w:pStyle w:val="Arial11Bold"/>
              <w:rPr>
                <w:rFonts w:cs="Arial"/>
              </w:rPr>
            </w:pPr>
            <w:r w:rsidRPr="007E0B31">
              <w:rPr>
                <w:rFonts w:cs="Arial"/>
              </w:rPr>
              <w:lastRenderedPageBreak/>
              <w:t>Indicated Margin</w:t>
            </w:r>
          </w:p>
        </w:tc>
        <w:tc>
          <w:tcPr>
            <w:tcW w:w="6634" w:type="dxa"/>
          </w:tcPr>
          <w:p w14:paraId="518FD569" w14:textId="77777777" w:rsidR="00BF5C30" w:rsidRPr="007E0B31" w:rsidRDefault="00BF5C30" w:rsidP="00BF5C3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51DEE" w:rsidRPr="007E0B31" w14:paraId="2A3705DD" w14:textId="77777777" w:rsidTr="747BA05C">
        <w:trPr>
          <w:cantSplit/>
        </w:trPr>
        <w:tc>
          <w:tcPr>
            <w:tcW w:w="2884" w:type="dxa"/>
          </w:tcPr>
          <w:p w14:paraId="421C3788" w14:textId="0C240CCC" w:rsidR="00051DEE" w:rsidRPr="00051DEE" w:rsidRDefault="00051DEE" w:rsidP="00051DEE">
            <w:pPr>
              <w:pStyle w:val="Arial11Bold"/>
              <w:rPr>
                <w:rFonts w:cs="Arial"/>
              </w:rPr>
            </w:pPr>
            <w:r w:rsidRPr="002510FF">
              <w:rPr>
                <w:rFonts w:cs="Arial"/>
              </w:rPr>
              <w:t>Inertia Constant H</w:t>
            </w:r>
          </w:p>
        </w:tc>
        <w:tc>
          <w:tcPr>
            <w:tcW w:w="6634" w:type="dxa"/>
          </w:tcPr>
          <w:p w14:paraId="4F8B332C" w14:textId="5E0BA062" w:rsidR="00051DEE" w:rsidRPr="00051DEE" w:rsidRDefault="00051DEE" w:rsidP="00051DEE">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51DEE" w:rsidRPr="007E0B31" w14:paraId="38E6BE11" w14:textId="77777777" w:rsidTr="747BA05C">
        <w:trPr>
          <w:cantSplit/>
        </w:trPr>
        <w:tc>
          <w:tcPr>
            <w:tcW w:w="2884" w:type="dxa"/>
          </w:tcPr>
          <w:p w14:paraId="536C7300" w14:textId="7F14CB3B" w:rsidR="00051DEE" w:rsidRPr="00051DEE" w:rsidRDefault="00051DEE" w:rsidP="00051DEE">
            <w:pPr>
              <w:pStyle w:val="Arial11Bold"/>
              <w:rPr>
                <w:rFonts w:cs="Arial"/>
              </w:rPr>
            </w:pPr>
            <w:r w:rsidRPr="002510FF">
              <w:rPr>
                <w:rFonts w:cs="Arial"/>
              </w:rPr>
              <w:t>Inertia Constant He</w:t>
            </w:r>
          </w:p>
        </w:tc>
        <w:tc>
          <w:tcPr>
            <w:tcW w:w="6634" w:type="dxa"/>
          </w:tcPr>
          <w:p w14:paraId="0284BA2B" w14:textId="5BC58B65" w:rsidR="00051DEE" w:rsidRPr="00051DEE" w:rsidRDefault="00051DEE" w:rsidP="00051DEE">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51DEE" w:rsidRPr="007E0B31" w14:paraId="5D104123" w14:textId="77777777" w:rsidTr="747BA05C">
        <w:trPr>
          <w:cantSplit/>
        </w:trPr>
        <w:tc>
          <w:tcPr>
            <w:tcW w:w="2884" w:type="dxa"/>
          </w:tcPr>
          <w:p w14:paraId="57243BC1" w14:textId="77777777" w:rsidR="00051DEE" w:rsidRPr="007E0B31" w:rsidRDefault="00051DEE" w:rsidP="00051DEE">
            <w:pPr>
              <w:pStyle w:val="Arial11Bold"/>
              <w:rPr>
                <w:rFonts w:cs="Arial"/>
              </w:rPr>
            </w:pPr>
            <w:r w:rsidRPr="007E0B31">
              <w:rPr>
                <w:rFonts w:cs="Arial"/>
              </w:rPr>
              <w:t>Installation Document</w:t>
            </w:r>
          </w:p>
        </w:tc>
        <w:tc>
          <w:tcPr>
            <w:tcW w:w="6634" w:type="dxa"/>
          </w:tcPr>
          <w:p w14:paraId="241537F4" w14:textId="77777777" w:rsidR="00051DEE" w:rsidRPr="007E0B31" w:rsidRDefault="00051DEE" w:rsidP="00051DEE">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51DEE" w:rsidRPr="007E0B31" w14:paraId="1F945CAA" w14:textId="77777777" w:rsidTr="747BA05C">
        <w:trPr>
          <w:cantSplit/>
        </w:trPr>
        <w:tc>
          <w:tcPr>
            <w:tcW w:w="2884" w:type="dxa"/>
          </w:tcPr>
          <w:p w14:paraId="539FD014" w14:textId="77777777" w:rsidR="00051DEE" w:rsidRPr="007E0B31" w:rsidRDefault="00051DEE" w:rsidP="00051DEE">
            <w:pPr>
              <w:pStyle w:val="Arial11Bold"/>
              <w:rPr>
                <w:rFonts w:cs="Arial"/>
              </w:rPr>
            </w:pPr>
            <w:r w:rsidRPr="007E0B31">
              <w:rPr>
                <w:rFonts w:cs="Arial"/>
              </w:rPr>
              <w:t>Instructor Facilities</w:t>
            </w:r>
          </w:p>
        </w:tc>
        <w:tc>
          <w:tcPr>
            <w:tcW w:w="6634" w:type="dxa"/>
          </w:tcPr>
          <w:p w14:paraId="34FE6C7A" w14:textId="77777777" w:rsidR="00051DEE" w:rsidRPr="007E0B31" w:rsidRDefault="00051DEE" w:rsidP="00051DEE">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051DEE" w:rsidRPr="007E0B31" w14:paraId="2377D659" w14:textId="77777777" w:rsidTr="747BA05C">
        <w:trPr>
          <w:cantSplit/>
        </w:trPr>
        <w:tc>
          <w:tcPr>
            <w:tcW w:w="2884" w:type="dxa"/>
          </w:tcPr>
          <w:p w14:paraId="19B39F28" w14:textId="77777777" w:rsidR="00051DEE" w:rsidRPr="007E0B31" w:rsidRDefault="00051DEE" w:rsidP="00051DEE">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51DEE" w:rsidRPr="007E0B31" w:rsidRDefault="00051DEE" w:rsidP="00051DEE">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51DEE" w:rsidRPr="007E0B31" w14:paraId="477F8729" w14:textId="77777777" w:rsidTr="747BA05C">
        <w:trPr>
          <w:cantSplit/>
        </w:trPr>
        <w:tc>
          <w:tcPr>
            <w:tcW w:w="2884" w:type="dxa"/>
          </w:tcPr>
          <w:p w14:paraId="4766D9CA" w14:textId="77777777" w:rsidR="00051DEE" w:rsidRPr="007E0B31" w:rsidRDefault="00051DEE" w:rsidP="00051DEE">
            <w:pPr>
              <w:pStyle w:val="Arial11Bold"/>
              <w:rPr>
                <w:rFonts w:cs="Arial"/>
              </w:rPr>
            </w:pPr>
            <w:r w:rsidRPr="007E0B31">
              <w:rPr>
                <w:rFonts w:cs="Arial"/>
              </w:rPr>
              <w:t>Intellectual Property" or "IPRs</w:t>
            </w:r>
          </w:p>
        </w:tc>
        <w:tc>
          <w:tcPr>
            <w:tcW w:w="6634" w:type="dxa"/>
          </w:tcPr>
          <w:p w14:paraId="4FBE02D5" w14:textId="77777777" w:rsidR="00051DEE" w:rsidRPr="007E0B31" w:rsidRDefault="00051DEE" w:rsidP="00051DEE">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51DEE" w:rsidRPr="007E0B31" w14:paraId="2FCFAD31" w14:textId="77777777" w:rsidTr="747BA05C">
        <w:trPr>
          <w:cantSplit/>
        </w:trPr>
        <w:tc>
          <w:tcPr>
            <w:tcW w:w="2884" w:type="dxa"/>
          </w:tcPr>
          <w:p w14:paraId="02710B50" w14:textId="77777777" w:rsidR="00051DEE" w:rsidRPr="007E0B31" w:rsidRDefault="00051DEE" w:rsidP="00051DEE">
            <w:pPr>
              <w:pStyle w:val="Arial11Bold"/>
              <w:rPr>
                <w:rFonts w:cs="Arial"/>
              </w:rPr>
            </w:pPr>
            <w:r w:rsidRPr="007E0B31">
              <w:rPr>
                <w:rFonts w:cs="Arial"/>
              </w:rPr>
              <w:t>Interconnection Agreement</w:t>
            </w:r>
          </w:p>
        </w:tc>
        <w:tc>
          <w:tcPr>
            <w:tcW w:w="6634" w:type="dxa"/>
          </w:tcPr>
          <w:p w14:paraId="45CBA041" w14:textId="5E18B7DA" w:rsidR="00051DEE" w:rsidRPr="007E0B31" w:rsidRDefault="00051DEE" w:rsidP="00051DEE">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51DEE" w:rsidRPr="007E0B31" w14:paraId="2BC48186" w14:textId="77777777" w:rsidTr="747BA05C">
        <w:trPr>
          <w:cantSplit/>
        </w:trPr>
        <w:tc>
          <w:tcPr>
            <w:tcW w:w="2884" w:type="dxa"/>
          </w:tcPr>
          <w:p w14:paraId="4D33F788" w14:textId="77777777" w:rsidR="00051DEE" w:rsidRPr="007E0B31" w:rsidRDefault="00051DEE" w:rsidP="00051DEE">
            <w:pPr>
              <w:pStyle w:val="Arial11Bold"/>
              <w:rPr>
                <w:rFonts w:cs="Arial"/>
              </w:rPr>
            </w:pPr>
            <w:r w:rsidRPr="007E0B31">
              <w:rPr>
                <w:rFonts w:cs="Arial"/>
              </w:rPr>
              <w:t>Interconnector Export Capacity</w:t>
            </w:r>
          </w:p>
        </w:tc>
        <w:tc>
          <w:tcPr>
            <w:tcW w:w="6634" w:type="dxa"/>
          </w:tcPr>
          <w:p w14:paraId="5DAC083A" w14:textId="77777777" w:rsidR="00051DEE" w:rsidRPr="007E0B31" w:rsidRDefault="00051DEE" w:rsidP="00051DEE">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51DEE" w:rsidRPr="007E0B31" w14:paraId="4FF599B1" w14:textId="77777777" w:rsidTr="747BA05C">
        <w:trPr>
          <w:cantSplit/>
        </w:trPr>
        <w:tc>
          <w:tcPr>
            <w:tcW w:w="2884" w:type="dxa"/>
          </w:tcPr>
          <w:p w14:paraId="2CA9AD19" w14:textId="77777777" w:rsidR="00051DEE" w:rsidRPr="007E0B31" w:rsidRDefault="00051DEE" w:rsidP="00051DEE">
            <w:pPr>
              <w:pStyle w:val="Arial11Bold"/>
              <w:rPr>
                <w:rFonts w:cs="Arial"/>
              </w:rPr>
            </w:pPr>
            <w:r w:rsidRPr="007E0B31">
              <w:rPr>
                <w:rFonts w:cs="Arial"/>
              </w:rPr>
              <w:t>Interconnector Import Capacity</w:t>
            </w:r>
          </w:p>
        </w:tc>
        <w:tc>
          <w:tcPr>
            <w:tcW w:w="6634" w:type="dxa"/>
          </w:tcPr>
          <w:p w14:paraId="04627380" w14:textId="77777777" w:rsidR="00051DEE" w:rsidRPr="007E0B31" w:rsidRDefault="00051DEE" w:rsidP="00051DEE">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51DEE" w:rsidRPr="007E0B31" w14:paraId="2F3AEF1F" w14:textId="77777777" w:rsidTr="747BA05C">
        <w:trPr>
          <w:cantSplit/>
        </w:trPr>
        <w:tc>
          <w:tcPr>
            <w:tcW w:w="2884" w:type="dxa"/>
          </w:tcPr>
          <w:p w14:paraId="1C15EAE1" w14:textId="77777777" w:rsidR="00051DEE" w:rsidRPr="007E0B31" w:rsidRDefault="00051DEE" w:rsidP="00051DEE">
            <w:pPr>
              <w:pStyle w:val="Arial11Bold"/>
              <w:rPr>
                <w:rFonts w:cs="Arial"/>
              </w:rPr>
            </w:pPr>
            <w:r w:rsidRPr="007E0B31">
              <w:rPr>
                <w:rFonts w:cs="Arial"/>
              </w:rPr>
              <w:t>Interconnector Owner</w:t>
            </w:r>
          </w:p>
        </w:tc>
        <w:tc>
          <w:tcPr>
            <w:tcW w:w="6634" w:type="dxa"/>
          </w:tcPr>
          <w:p w14:paraId="0FE06979" w14:textId="77777777" w:rsidR="00051DEE" w:rsidRPr="007E0B31" w:rsidRDefault="00051DEE" w:rsidP="00051DEE">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51DEE" w:rsidRPr="007E0B31" w14:paraId="01748928" w14:textId="77777777" w:rsidTr="747BA05C">
        <w:trPr>
          <w:cantSplit/>
        </w:trPr>
        <w:tc>
          <w:tcPr>
            <w:tcW w:w="2884" w:type="dxa"/>
          </w:tcPr>
          <w:p w14:paraId="02F43987" w14:textId="77777777" w:rsidR="00051DEE" w:rsidRPr="007E0B31" w:rsidRDefault="00051DEE" w:rsidP="00051DEE">
            <w:pPr>
              <w:pStyle w:val="Arial11Bold"/>
              <w:rPr>
                <w:rFonts w:cs="Arial"/>
              </w:rPr>
            </w:pPr>
            <w:r w:rsidRPr="007E0B31">
              <w:rPr>
                <w:rFonts w:cs="Arial"/>
              </w:rPr>
              <w:t>Interconnector User</w:t>
            </w:r>
          </w:p>
        </w:tc>
        <w:tc>
          <w:tcPr>
            <w:tcW w:w="6634" w:type="dxa"/>
          </w:tcPr>
          <w:p w14:paraId="6E4FAB89" w14:textId="77777777" w:rsidR="00051DEE" w:rsidRPr="007E0B31" w:rsidRDefault="00051DEE" w:rsidP="00051DEE">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51DEE" w:rsidRPr="007E0B31" w14:paraId="68EE5DBC" w14:textId="77777777" w:rsidTr="747BA05C">
        <w:trPr>
          <w:cantSplit/>
        </w:trPr>
        <w:tc>
          <w:tcPr>
            <w:tcW w:w="2884" w:type="dxa"/>
          </w:tcPr>
          <w:p w14:paraId="6EBE7A9A" w14:textId="77777777" w:rsidR="00051DEE" w:rsidRPr="007E0B31" w:rsidRDefault="00051DEE" w:rsidP="00051DEE">
            <w:pPr>
              <w:pStyle w:val="Arial11Bold"/>
              <w:rPr>
                <w:rFonts w:cs="Arial"/>
              </w:rPr>
            </w:pPr>
            <w:r w:rsidRPr="007E0B31">
              <w:rPr>
                <w:rFonts w:cs="Arial"/>
              </w:rPr>
              <w:t>Interface Agreement</w:t>
            </w:r>
          </w:p>
        </w:tc>
        <w:tc>
          <w:tcPr>
            <w:tcW w:w="6634" w:type="dxa"/>
          </w:tcPr>
          <w:p w14:paraId="1C725332" w14:textId="77777777" w:rsidR="00051DEE" w:rsidRPr="007E0B31" w:rsidRDefault="00051DEE" w:rsidP="00051DE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51DEE" w:rsidRPr="007E0B31" w14:paraId="29BE3A79" w14:textId="77777777" w:rsidTr="747BA05C">
        <w:trPr>
          <w:cantSplit/>
        </w:trPr>
        <w:tc>
          <w:tcPr>
            <w:tcW w:w="2884" w:type="dxa"/>
          </w:tcPr>
          <w:p w14:paraId="1B8ED475" w14:textId="77777777" w:rsidR="00051DEE" w:rsidRPr="007E0B31" w:rsidRDefault="00051DEE" w:rsidP="00051DEE">
            <w:pPr>
              <w:pStyle w:val="Arial11Bold"/>
              <w:rPr>
                <w:rFonts w:cs="Arial"/>
                <w:highlight w:val="green"/>
              </w:rPr>
            </w:pPr>
            <w:r w:rsidRPr="007E0B31">
              <w:rPr>
                <w:rFonts w:cs="Arial"/>
              </w:rPr>
              <w:lastRenderedPageBreak/>
              <w:t>Interface Point</w:t>
            </w:r>
          </w:p>
        </w:tc>
        <w:tc>
          <w:tcPr>
            <w:tcW w:w="6634" w:type="dxa"/>
          </w:tcPr>
          <w:p w14:paraId="51795A34" w14:textId="77777777" w:rsidR="00051DEE" w:rsidRPr="007E0B31" w:rsidRDefault="00051DEE" w:rsidP="00051DEE">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051DEE" w:rsidRPr="007E0B31" w:rsidRDefault="00051DEE" w:rsidP="00051DEE">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51DEE" w:rsidRPr="007E0B31" w:rsidRDefault="00051DEE" w:rsidP="00051DEE">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51DEE" w:rsidRPr="007E0B31" w14:paraId="2C6BEDD2" w14:textId="77777777" w:rsidTr="747BA05C">
        <w:trPr>
          <w:cantSplit/>
        </w:trPr>
        <w:tc>
          <w:tcPr>
            <w:tcW w:w="2884" w:type="dxa"/>
          </w:tcPr>
          <w:p w14:paraId="01D5FAC5" w14:textId="77777777" w:rsidR="00051DEE" w:rsidRPr="007E0B31" w:rsidRDefault="00051DEE" w:rsidP="00051DEE">
            <w:pPr>
              <w:pStyle w:val="Arial11Bold"/>
              <w:rPr>
                <w:rFonts w:cs="Arial"/>
              </w:rPr>
            </w:pPr>
            <w:r w:rsidRPr="007E0B31">
              <w:rPr>
                <w:rFonts w:cs="Arial"/>
              </w:rPr>
              <w:t>Interface Point Capacity</w:t>
            </w:r>
          </w:p>
        </w:tc>
        <w:tc>
          <w:tcPr>
            <w:tcW w:w="6634" w:type="dxa"/>
          </w:tcPr>
          <w:p w14:paraId="0901FDA2" w14:textId="77777777" w:rsidR="00051DEE" w:rsidRPr="007E0B31" w:rsidRDefault="00051DEE" w:rsidP="00051DEE">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51DEE" w:rsidRPr="007E0B31" w14:paraId="4A82B3D9" w14:textId="77777777" w:rsidTr="747BA05C">
        <w:trPr>
          <w:cantSplit/>
        </w:trPr>
        <w:tc>
          <w:tcPr>
            <w:tcW w:w="2884" w:type="dxa"/>
          </w:tcPr>
          <w:p w14:paraId="438F6413" w14:textId="77777777" w:rsidR="00051DEE" w:rsidRPr="007E0B31" w:rsidRDefault="00051DEE" w:rsidP="00051DEE">
            <w:pPr>
              <w:pStyle w:val="Arial11Bold"/>
              <w:rPr>
                <w:rFonts w:cs="Arial"/>
                <w:highlight w:val="green"/>
              </w:rPr>
            </w:pPr>
            <w:r w:rsidRPr="007E0B31">
              <w:rPr>
                <w:rFonts w:cs="Arial"/>
              </w:rPr>
              <w:t>Interface Point Target Voltage/Power factor</w:t>
            </w:r>
          </w:p>
        </w:tc>
        <w:tc>
          <w:tcPr>
            <w:tcW w:w="6634" w:type="dxa"/>
          </w:tcPr>
          <w:p w14:paraId="6EFF12D7" w14:textId="755218E8" w:rsidR="00051DEE" w:rsidRPr="007E0B31" w:rsidRDefault="00051DEE" w:rsidP="00051DEE">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51DEE" w:rsidRPr="007E0B31" w14:paraId="5DAADA09" w14:textId="77777777" w:rsidTr="747BA05C">
        <w:trPr>
          <w:cantSplit/>
        </w:trPr>
        <w:tc>
          <w:tcPr>
            <w:tcW w:w="2884" w:type="dxa"/>
          </w:tcPr>
          <w:p w14:paraId="133A5B7C" w14:textId="77777777" w:rsidR="00051DEE" w:rsidRPr="007E0B31" w:rsidRDefault="00051DEE" w:rsidP="00051DEE">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051DEE" w:rsidRPr="007E0B31" w:rsidRDefault="00051DEE" w:rsidP="00051DEE">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7"/>
            <w:proofErr w:type="gramEnd"/>
          </w:p>
          <w:p w14:paraId="2DAA1BCB" w14:textId="77777777" w:rsidR="00051DEE" w:rsidRPr="007E0B31" w:rsidRDefault="00051DEE" w:rsidP="00051DEE">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051DEE" w:rsidRPr="007E0B31" w:rsidRDefault="00051DEE" w:rsidP="00051DEE">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051DEE" w:rsidRPr="007E0B31" w:rsidRDefault="00051DEE" w:rsidP="00051DEE">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51DEE" w:rsidRPr="007E0B31" w14:paraId="78927B55" w14:textId="77777777" w:rsidTr="747BA05C">
        <w:trPr>
          <w:cantSplit/>
        </w:trPr>
        <w:tc>
          <w:tcPr>
            <w:tcW w:w="2884" w:type="dxa"/>
          </w:tcPr>
          <w:p w14:paraId="7E7B80FA" w14:textId="77777777" w:rsidR="00051DEE" w:rsidRPr="007E0B31" w:rsidRDefault="00051DEE" w:rsidP="00051DEE">
            <w:pPr>
              <w:pStyle w:val="Arial11Bold"/>
              <w:rPr>
                <w:rFonts w:cs="Arial"/>
              </w:rPr>
            </w:pPr>
            <w:r w:rsidRPr="007E0B31">
              <w:rPr>
                <w:rFonts w:cs="Arial"/>
              </w:rPr>
              <w:t>Intermittent Power Source</w:t>
            </w:r>
          </w:p>
        </w:tc>
        <w:tc>
          <w:tcPr>
            <w:tcW w:w="6634" w:type="dxa"/>
          </w:tcPr>
          <w:p w14:paraId="631004BC" w14:textId="4B244038" w:rsidR="00051DEE" w:rsidRPr="007E0B31" w:rsidRDefault="00051DEE" w:rsidP="00051DEE">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865ADF" w:rsidRPr="007E0B31" w14:paraId="0FF2C477" w14:textId="77777777" w:rsidTr="747BA05C">
        <w:trPr>
          <w:cantSplit/>
        </w:trPr>
        <w:tc>
          <w:tcPr>
            <w:tcW w:w="2884" w:type="dxa"/>
          </w:tcPr>
          <w:p w14:paraId="28EBC4C0" w14:textId="76EEE9C4" w:rsidR="00865ADF" w:rsidRPr="00865ADF" w:rsidRDefault="00865ADF" w:rsidP="00865ADF">
            <w:pPr>
              <w:pStyle w:val="Arial11Bold"/>
              <w:rPr>
                <w:rFonts w:cs="Arial"/>
              </w:rPr>
            </w:pPr>
            <w:bookmarkStart w:id="31" w:name="_Hlk142542273"/>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865ADF" w:rsidRPr="002510FF" w:rsidRDefault="00865ADF" w:rsidP="00865ADF">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internal voltage</w:t>
            </w:r>
            <w:r w:rsidRPr="002510FF">
              <w:rPr>
                <w:rFonts w:cs="Arial"/>
                <w:b/>
                <w:bCs/>
              </w:rPr>
              <w:t xml:space="preserve"> </w:t>
            </w:r>
            <w:del w:id="32" w:author="Dechao Kong (ESO)" w:date="2023-08-10T13:14:00Z">
              <w:r w:rsidRPr="002510FF" w:rsidDel="002F6306">
                <w:rPr>
                  <w:rFonts w:cs="Arial"/>
                  <w:b/>
                  <w:bCs/>
                </w:rPr>
                <w:delText xml:space="preserve"> </w:delText>
              </w:r>
            </w:del>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865ADF" w:rsidRPr="002510FF" w:rsidRDefault="00865ADF" w:rsidP="00865ADF">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6DA4956" w:rsidR="00865ADF" w:rsidRPr="002510FF" w:rsidRDefault="00865ADF" w:rsidP="00865ADF">
            <w:pPr>
              <w:pStyle w:val="TableArial11"/>
              <w:rPr>
                <w:rFonts w:cs="Arial"/>
              </w:rPr>
            </w:pPr>
            <w:r w:rsidRPr="747BA05C">
              <w:rPr>
                <w:rFonts w:cs="Arial"/>
              </w:rPr>
              <w:t xml:space="preserve">For a </w:t>
            </w:r>
            <w:r w:rsidRPr="747BA05C">
              <w:rPr>
                <w:rFonts w:cs="Arial"/>
                <w:b/>
                <w:bCs/>
              </w:rPr>
              <w:t>GBGF-I</w:t>
            </w:r>
            <w:r w:rsidRPr="747BA05C">
              <w:rPr>
                <w:rFonts w:cs="Arial"/>
              </w:rPr>
              <w:t xml:space="preserve"> there must be an</w:t>
            </w:r>
            <w:r w:rsidR="00CB1972">
              <w:rPr>
                <w:rFonts w:cs="Arial"/>
              </w:rPr>
              <w:t xml:space="preserve"> </w:t>
            </w:r>
            <w:r w:rsidRPr="747BA05C">
              <w:rPr>
                <w:rFonts w:cs="Arial"/>
              </w:rPr>
              <w:t>impedance</w:t>
            </w:r>
            <w:del w:id="33" w:author="Dechao Kong (ESO)" w:date="2023-08-10T06:35:00Z">
              <w:r w:rsidRPr="747BA05C" w:rsidDel="00865ADF">
                <w:rPr>
                  <w:rFonts w:cs="Arial"/>
                </w:rPr>
                <w:delText xml:space="preserve"> with only real physical values</w:delText>
              </w:r>
            </w:del>
            <w:r w:rsidRPr="747BA05C">
              <w:rPr>
                <w:rFonts w:cs="Arial"/>
              </w:rPr>
              <w:t xml:space="preserve">, between the </w:t>
            </w:r>
            <w:r w:rsidRPr="747BA05C">
              <w:rPr>
                <w:rFonts w:cs="Arial"/>
                <w:b/>
                <w:bCs/>
              </w:rPr>
              <w:t>Internal Voltage Source</w:t>
            </w:r>
            <w:r w:rsidRPr="747BA05C">
              <w:rPr>
                <w:rFonts w:cs="Arial"/>
              </w:rPr>
              <w:t xml:space="preserve"> and the </w:t>
            </w:r>
            <w:r w:rsidRPr="747BA05C">
              <w:rPr>
                <w:rFonts w:cs="Arial"/>
                <w:b/>
                <w:bCs/>
              </w:rPr>
              <w:t>Grid Entry Point</w:t>
            </w:r>
            <w:r w:rsidRPr="747BA05C">
              <w:rPr>
                <w:rFonts w:cs="Arial"/>
              </w:rPr>
              <w:t xml:space="preserve"> or </w:t>
            </w:r>
            <w:r w:rsidRPr="747BA05C">
              <w:rPr>
                <w:rFonts w:cs="Arial"/>
                <w:b/>
                <w:bCs/>
              </w:rPr>
              <w:t>User System Entry Point</w:t>
            </w:r>
            <w:r w:rsidRPr="747BA05C">
              <w:rPr>
                <w:rFonts w:cs="Arial"/>
              </w:rPr>
              <w:t xml:space="preserve">. </w:t>
            </w:r>
          </w:p>
          <w:p w14:paraId="4524A652" w14:textId="46F0539C" w:rsidR="00865ADF" w:rsidDel="006429A1" w:rsidRDefault="00865ADF" w:rsidP="00865ADF">
            <w:pPr>
              <w:pStyle w:val="TableArial11"/>
              <w:ind w:left="567" w:hanging="567"/>
              <w:rPr>
                <w:del w:id="34" w:author="Dechao Kong (ESO)" w:date="2023-07-20T10:35:00Z"/>
                <w:rFonts w:cs="Arial"/>
              </w:rPr>
            </w:pPr>
            <w:del w:id="35" w:author="Dechao Kong (ESO)" w:date="2023-07-20T10:35:00Z">
              <w:r w:rsidRPr="002510FF" w:rsidDel="006429A1">
                <w:rPr>
                  <w:rFonts w:cs="Arial"/>
                </w:rPr>
                <w:delText>For the avoidance of doubt, a virtual impedance, is not permitted in</w:delText>
              </w:r>
            </w:del>
          </w:p>
          <w:p w14:paraId="77E7BAB6" w14:textId="634582A0" w:rsidR="00865ADF" w:rsidRPr="00865ADF" w:rsidRDefault="00865ADF" w:rsidP="00865ADF">
            <w:pPr>
              <w:pStyle w:val="TableArial11"/>
              <w:ind w:left="567" w:hanging="567"/>
              <w:rPr>
                <w:rFonts w:cs="Arial"/>
              </w:rPr>
            </w:pPr>
            <w:del w:id="36" w:author="Dechao Kong (ESO)" w:date="2023-07-20T10:35:00Z">
              <w:r w:rsidRPr="002510FF" w:rsidDel="006429A1">
                <w:rPr>
                  <w:rFonts w:cs="Arial"/>
                  <w:b/>
                  <w:bCs/>
                </w:rPr>
                <w:delText>GBGF-I</w:delText>
              </w:r>
              <w:r w:rsidRPr="002510FF" w:rsidDel="006429A1">
                <w:rPr>
                  <w:rFonts w:cs="Arial"/>
                </w:rPr>
                <w:delText>.</w:delText>
              </w:r>
            </w:del>
          </w:p>
        </w:tc>
      </w:tr>
      <w:bookmarkEnd w:id="31"/>
      <w:tr w:rsidR="00865ADF" w:rsidRPr="007E0B31" w14:paraId="638863F5" w14:textId="77777777" w:rsidTr="747BA05C">
        <w:trPr>
          <w:cantSplit/>
        </w:trPr>
        <w:tc>
          <w:tcPr>
            <w:tcW w:w="2884" w:type="dxa"/>
          </w:tcPr>
          <w:p w14:paraId="26926052" w14:textId="77777777" w:rsidR="00865ADF" w:rsidRPr="007E0B31" w:rsidRDefault="00865ADF" w:rsidP="00865ADF">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865ADF" w:rsidRPr="007E0B31" w:rsidRDefault="00865ADF" w:rsidP="00865ADF">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865ADF" w:rsidRPr="007E0B31" w14:paraId="5FEC53DC" w14:textId="77777777" w:rsidTr="747BA05C">
        <w:trPr>
          <w:cantSplit/>
        </w:trPr>
        <w:tc>
          <w:tcPr>
            <w:tcW w:w="2884" w:type="dxa"/>
          </w:tcPr>
          <w:p w14:paraId="026F8A52" w14:textId="77777777" w:rsidR="00865ADF" w:rsidRPr="007E0B31" w:rsidRDefault="00865ADF" w:rsidP="00865ADF">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865ADF" w:rsidRPr="007E0B31" w:rsidRDefault="00865ADF" w:rsidP="00865ADF">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865ADF" w:rsidRPr="007E0B31" w14:paraId="55EDA8C8" w14:textId="77777777" w:rsidTr="747BA05C">
        <w:trPr>
          <w:cantSplit/>
        </w:trPr>
        <w:tc>
          <w:tcPr>
            <w:tcW w:w="2884" w:type="dxa"/>
          </w:tcPr>
          <w:p w14:paraId="2952593D" w14:textId="13C2FEE2" w:rsidR="00865ADF" w:rsidRPr="005E6EA9" w:rsidRDefault="00865ADF" w:rsidP="00865ADF">
            <w:pPr>
              <w:pStyle w:val="Arial11Bold"/>
              <w:rPr>
                <w:rFonts w:cs="Arial"/>
              </w:rPr>
            </w:pPr>
            <w:r w:rsidRPr="005E6EA9">
              <w:rPr>
                <w:lang w:val="en-US"/>
              </w:rPr>
              <w:t>IP Completion Day</w:t>
            </w:r>
          </w:p>
        </w:tc>
        <w:tc>
          <w:tcPr>
            <w:tcW w:w="6634" w:type="dxa"/>
          </w:tcPr>
          <w:p w14:paraId="57363720" w14:textId="208EF631" w:rsidR="00865ADF" w:rsidRPr="005E6EA9" w:rsidRDefault="00865ADF" w:rsidP="00865ADF">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865ADF" w:rsidRPr="007E0B31" w14:paraId="39051322" w14:textId="77777777" w:rsidTr="747BA05C">
        <w:trPr>
          <w:cantSplit/>
        </w:trPr>
        <w:tc>
          <w:tcPr>
            <w:tcW w:w="2884" w:type="dxa"/>
          </w:tcPr>
          <w:p w14:paraId="085A1082" w14:textId="77777777" w:rsidR="00865ADF" w:rsidRPr="007E0B31" w:rsidRDefault="00865ADF" w:rsidP="00865ADF">
            <w:pPr>
              <w:pStyle w:val="Arial11Bold"/>
              <w:rPr>
                <w:rFonts w:cs="Arial"/>
              </w:rPr>
            </w:pPr>
            <w:r w:rsidRPr="007E0B31">
              <w:rPr>
                <w:rFonts w:cs="Arial"/>
              </w:rPr>
              <w:t>IP Turbine Power Fraction</w:t>
            </w:r>
          </w:p>
        </w:tc>
        <w:tc>
          <w:tcPr>
            <w:tcW w:w="6634" w:type="dxa"/>
          </w:tcPr>
          <w:p w14:paraId="0237FD82" w14:textId="77777777" w:rsidR="00865ADF" w:rsidRPr="007E0B31" w:rsidRDefault="00865ADF" w:rsidP="00865ADF">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865ADF" w:rsidRPr="007E0B31" w14:paraId="216AAE0C" w14:textId="77777777" w:rsidTr="747BA05C">
        <w:trPr>
          <w:cantSplit/>
        </w:trPr>
        <w:tc>
          <w:tcPr>
            <w:tcW w:w="2884" w:type="dxa"/>
          </w:tcPr>
          <w:p w14:paraId="12BBCDF5" w14:textId="77777777" w:rsidR="00865ADF" w:rsidRPr="007E0B31" w:rsidRDefault="00865ADF" w:rsidP="00865ADF">
            <w:pPr>
              <w:pStyle w:val="Arial11Bold"/>
              <w:rPr>
                <w:rFonts w:cs="Arial"/>
              </w:rPr>
            </w:pPr>
            <w:r w:rsidRPr="007E0B31">
              <w:rPr>
                <w:rFonts w:cs="Arial"/>
              </w:rPr>
              <w:t>Isolating Device</w:t>
            </w:r>
          </w:p>
        </w:tc>
        <w:tc>
          <w:tcPr>
            <w:tcW w:w="6634" w:type="dxa"/>
          </w:tcPr>
          <w:p w14:paraId="49D8E8E0" w14:textId="77777777" w:rsidR="00865ADF" w:rsidRPr="007E0B31" w:rsidRDefault="00865ADF" w:rsidP="00865ADF">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865ADF" w:rsidRPr="007E0B31" w14:paraId="34453E39" w14:textId="77777777" w:rsidTr="747BA05C">
        <w:trPr>
          <w:cantSplit/>
        </w:trPr>
        <w:tc>
          <w:tcPr>
            <w:tcW w:w="2884" w:type="dxa"/>
          </w:tcPr>
          <w:p w14:paraId="14A3BF94" w14:textId="77777777" w:rsidR="00865ADF" w:rsidRPr="007E0B31" w:rsidRDefault="00865ADF" w:rsidP="00865ADF">
            <w:pPr>
              <w:pStyle w:val="Arial11Bold"/>
              <w:rPr>
                <w:rFonts w:cs="Arial"/>
              </w:rPr>
            </w:pPr>
            <w:r w:rsidRPr="007E0B31">
              <w:rPr>
                <w:rFonts w:cs="Arial"/>
              </w:rPr>
              <w:t>Isolation</w:t>
            </w:r>
          </w:p>
        </w:tc>
        <w:tc>
          <w:tcPr>
            <w:tcW w:w="6634" w:type="dxa"/>
          </w:tcPr>
          <w:p w14:paraId="68F95399" w14:textId="77777777" w:rsidR="00865ADF" w:rsidRPr="007E0B31" w:rsidRDefault="00865ADF" w:rsidP="00865ADF">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865ADF" w:rsidRPr="007E0B31" w:rsidRDefault="00865ADF" w:rsidP="00865AD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865ADF" w:rsidRPr="007E0B31" w:rsidRDefault="00865ADF" w:rsidP="00865ADF">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865ADF" w:rsidRPr="007E0B31" w:rsidRDefault="00865ADF" w:rsidP="00865ADF">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865ADF" w:rsidRPr="007E0B31" w14:paraId="1BD7DF5B" w14:textId="77777777" w:rsidTr="747BA05C">
        <w:trPr>
          <w:cantSplit/>
        </w:trPr>
        <w:tc>
          <w:tcPr>
            <w:tcW w:w="2884" w:type="dxa"/>
          </w:tcPr>
          <w:p w14:paraId="12863469" w14:textId="77777777" w:rsidR="00865ADF" w:rsidRPr="007E0B31" w:rsidRDefault="00865ADF" w:rsidP="00865ADF">
            <w:pPr>
              <w:pStyle w:val="Arial11Bold"/>
              <w:rPr>
                <w:rFonts w:cs="Arial"/>
              </w:rPr>
            </w:pPr>
            <w:r w:rsidRPr="007E0B31">
              <w:rPr>
                <w:rFonts w:cs="Arial"/>
              </w:rPr>
              <w:t>Joint System Incident</w:t>
            </w:r>
          </w:p>
        </w:tc>
        <w:tc>
          <w:tcPr>
            <w:tcW w:w="6634" w:type="dxa"/>
          </w:tcPr>
          <w:p w14:paraId="41956887" w14:textId="12B5377A" w:rsidR="00865ADF" w:rsidRPr="007E0B31" w:rsidRDefault="00865ADF" w:rsidP="00865ADF">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865ADF" w:rsidRPr="007E0B31" w14:paraId="191172B5" w14:textId="77777777" w:rsidTr="747BA05C">
        <w:trPr>
          <w:cantSplit/>
        </w:trPr>
        <w:tc>
          <w:tcPr>
            <w:tcW w:w="2884" w:type="dxa"/>
          </w:tcPr>
          <w:p w14:paraId="43A07781" w14:textId="77777777" w:rsidR="00865ADF" w:rsidRPr="007E0B31" w:rsidRDefault="00865ADF" w:rsidP="00865ADF">
            <w:pPr>
              <w:pStyle w:val="Arial11Bold"/>
              <w:rPr>
                <w:rFonts w:cs="Arial"/>
              </w:rPr>
            </w:pPr>
            <w:r w:rsidRPr="007E0B31">
              <w:rPr>
                <w:rFonts w:cs="Arial"/>
              </w:rPr>
              <w:t>Key Safe</w:t>
            </w:r>
          </w:p>
        </w:tc>
        <w:tc>
          <w:tcPr>
            <w:tcW w:w="6634" w:type="dxa"/>
          </w:tcPr>
          <w:p w14:paraId="7E157AB5" w14:textId="77777777" w:rsidR="00865ADF" w:rsidRPr="007E0B31" w:rsidRDefault="00865ADF" w:rsidP="00865ADF">
            <w:pPr>
              <w:pStyle w:val="TableArial11"/>
              <w:rPr>
                <w:rFonts w:cs="Arial"/>
              </w:rPr>
            </w:pPr>
            <w:r w:rsidRPr="007E0B31">
              <w:rPr>
                <w:rFonts w:cs="Arial"/>
              </w:rPr>
              <w:t>A device for the secure retention of keys.</w:t>
            </w:r>
          </w:p>
        </w:tc>
      </w:tr>
      <w:tr w:rsidR="00865ADF" w:rsidRPr="007E0B31" w14:paraId="6CBC694D" w14:textId="77777777" w:rsidTr="747BA05C">
        <w:trPr>
          <w:cantSplit/>
        </w:trPr>
        <w:tc>
          <w:tcPr>
            <w:tcW w:w="2884" w:type="dxa"/>
          </w:tcPr>
          <w:p w14:paraId="4D6A5475" w14:textId="77777777" w:rsidR="00865ADF" w:rsidRPr="007E0B31" w:rsidRDefault="00865ADF" w:rsidP="00865ADF">
            <w:pPr>
              <w:pStyle w:val="Arial11Bold"/>
              <w:rPr>
                <w:rFonts w:cs="Arial"/>
              </w:rPr>
            </w:pPr>
            <w:r w:rsidRPr="007E0B31">
              <w:rPr>
                <w:rFonts w:cs="Arial"/>
              </w:rPr>
              <w:lastRenderedPageBreak/>
              <w:t>Key Safe Key</w:t>
            </w:r>
          </w:p>
        </w:tc>
        <w:tc>
          <w:tcPr>
            <w:tcW w:w="6634" w:type="dxa"/>
          </w:tcPr>
          <w:p w14:paraId="0336EA05" w14:textId="77777777" w:rsidR="00865ADF" w:rsidRPr="007E0B31" w:rsidRDefault="00865ADF" w:rsidP="00865ADF">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865ADF" w:rsidRPr="007E0B31" w14:paraId="1DCBAB6F" w14:textId="77777777" w:rsidTr="747BA05C">
        <w:trPr>
          <w:cantSplit/>
        </w:trPr>
        <w:tc>
          <w:tcPr>
            <w:tcW w:w="2884" w:type="dxa"/>
          </w:tcPr>
          <w:p w14:paraId="1320A49E" w14:textId="77777777" w:rsidR="00865ADF" w:rsidRPr="007E0B31" w:rsidRDefault="00865ADF" w:rsidP="00865ADF">
            <w:pPr>
              <w:pStyle w:val="Arial11Bold"/>
              <w:rPr>
                <w:rFonts w:cs="Arial"/>
              </w:rPr>
            </w:pPr>
            <w:r w:rsidRPr="007E0B31">
              <w:rPr>
                <w:rFonts w:cs="Arial"/>
              </w:rPr>
              <w:t>Large Power Station</w:t>
            </w:r>
          </w:p>
        </w:tc>
        <w:tc>
          <w:tcPr>
            <w:tcW w:w="6634" w:type="dxa"/>
          </w:tcPr>
          <w:p w14:paraId="6657EC55" w14:textId="77777777" w:rsidR="00865ADF" w:rsidRPr="007E0B31" w:rsidRDefault="00865ADF" w:rsidP="00865AD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865ADF" w:rsidRPr="007E0B31" w:rsidRDefault="00865ADF" w:rsidP="00865ADF">
            <w:pPr>
              <w:pStyle w:val="TableArial11"/>
              <w:ind w:left="567" w:hanging="567"/>
              <w:rPr>
                <w:rFonts w:cs="Arial"/>
              </w:rPr>
            </w:pPr>
            <w:r w:rsidRPr="007E0B31">
              <w:rPr>
                <w:rFonts w:cs="Arial"/>
              </w:rPr>
              <w:t>(a)</w:t>
            </w:r>
            <w:r w:rsidRPr="007E0B31">
              <w:rPr>
                <w:rFonts w:cs="Arial"/>
              </w:rPr>
              <w:tab/>
              <w:t>directly connected to:</w:t>
            </w:r>
          </w:p>
          <w:p w14:paraId="18720937" w14:textId="7E414EDE" w:rsidR="00865ADF" w:rsidRPr="007E0B31" w:rsidRDefault="00865ADF" w:rsidP="00865AD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865ADF" w:rsidRPr="007E0B31" w:rsidRDefault="00865ADF" w:rsidP="00865AD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865ADF" w:rsidRPr="007E0B31" w:rsidRDefault="00865ADF" w:rsidP="00865AD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865ADF" w:rsidRPr="007E0B31" w:rsidRDefault="00865ADF" w:rsidP="00865ADF">
            <w:pPr>
              <w:pStyle w:val="TableArial11"/>
              <w:ind w:left="567" w:hanging="567"/>
              <w:rPr>
                <w:rFonts w:cs="Arial"/>
              </w:rPr>
            </w:pPr>
            <w:r w:rsidRPr="007E0B31">
              <w:rPr>
                <w:rFonts w:cs="Arial"/>
              </w:rPr>
              <w:t>or,</w:t>
            </w:r>
          </w:p>
          <w:p w14:paraId="46BD628C" w14:textId="77777777" w:rsidR="00865ADF" w:rsidRPr="007E0B31" w:rsidRDefault="00865ADF" w:rsidP="00865AD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865ADF" w:rsidRPr="007E0B31" w:rsidRDefault="00865ADF" w:rsidP="00865AD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865ADF" w:rsidRPr="007E0B31" w:rsidRDefault="00865ADF" w:rsidP="00865AD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865ADF" w:rsidRPr="007E0B31" w:rsidRDefault="00865ADF" w:rsidP="00865ADF">
            <w:pPr>
              <w:pStyle w:val="TableArial11"/>
              <w:ind w:left="567" w:hanging="567"/>
              <w:rPr>
                <w:rFonts w:cs="Arial"/>
              </w:rPr>
            </w:pPr>
            <w:r w:rsidRPr="007E0B31">
              <w:rPr>
                <w:rFonts w:cs="Arial"/>
              </w:rPr>
              <w:t>or,</w:t>
            </w:r>
          </w:p>
          <w:p w14:paraId="5A8815D2" w14:textId="77777777" w:rsidR="00865ADF" w:rsidRPr="007E0B31" w:rsidRDefault="00865ADF" w:rsidP="00865AD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865ADF" w:rsidRPr="007E0B31" w:rsidRDefault="00865ADF" w:rsidP="00865AD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865ADF" w:rsidRPr="007E0B31" w:rsidRDefault="00865ADF" w:rsidP="00865AD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865ADF" w:rsidRPr="007E0B31" w:rsidRDefault="00865ADF" w:rsidP="00865ADF">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865ADF" w:rsidRPr="007E0B31" w:rsidRDefault="00865ADF" w:rsidP="00865ADF">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65ADF" w:rsidRPr="007E0B31" w14:paraId="40707265" w14:textId="77777777" w:rsidTr="747BA05C">
        <w:trPr>
          <w:cantSplit/>
        </w:trPr>
        <w:tc>
          <w:tcPr>
            <w:tcW w:w="2884" w:type="dxa"/>
          </w:tcPr>
          <w:p w14:paraId="13B8C972" w14:textId="0C9541B8" w:rsidR="00865ADF" w:rsidRPr="00221562" w:rsidRDefault="00865ADF" w:rsidP="00865ADF">
            <w:pPr>
              <w:pStyle w:val="Arial11Bold"/>
              <w:rPr>
                <w:rFonts w:cs="Arial"/>
              </w:rPr>
            </w:pPr>
            <w:r w:rsidRPr="00221562">
              <w:rPr>
                <w:lang w:val="en-US"/>
              </w:rPr>
              <w:t>Legally Binding Decisions of the European Commission and/or the Agency</w:t>
            </w:r>
          </w:p>
        </w:tc>
        <w:tc>
          <w:tcPr>
            <w:tcW w:w="6634" w:type="dxa"/>
          </w:tcPr>
          <w:p w14:paraId="3314CFB0" w14:textId="0C2C4D64" w:rsidR="00865ADF" w:rsidRPr="00221562" w:rsidRDefault="00865ADF" w:rsidP="00865ADF">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865ADF" w:rsidRPr="007E0B31" w14:paraId="1040E1D1" w14:textId="77777777" w:rsidTr="747BA05C">
        <w:trPr>
          <w:cantSplit/>
        </w:trPr>
        <w:tc>
          <w:tcPr>
            <w:tcW w:w="2884" w:type="dxa"/>
          </w:tcPr>
          <w:p w14:paraId="297C7421" w14:textId="77777777" w:rsidR="00865ADF" w:rsidRPr="007E0B31" w:rsidRDefault="00865ADF" w:rsidP="00865ADF">
            <w:pPr>
              <w:pStyle w:val="Arial11Bold"/>
              <w:rPr>
                <w:rFonts w:cs="Arial"/>
              </w:rPr>
            </w:pPr>
            <w:r w:rsidRPr="007E0B31">
              <w:rPr>
                <w:rFonts w:cs="Arial"/>
              </w:rPr>
              <w:t>Legal Challenge</w:t>
            </w:r>
          </w:p>
        </w:tc>
        <w:tc>
          <w:tcPr>
            <w:tcW w:w="6634" w:type="dxa"/>
          </w:tcPr>
          <w:p w14:paraId="267FCF4F" w14:textId="77777777" w:rsidR="00865ADF" w:rsidRPr="007E0B31" w:rsidRDefault="00865ADF" w:rsidP="00865ADF">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865ADF" w:rsidRPr="007E0B31" w14:paraId="101848A3" w14:textId="77777777" w:rsidTr="747BA05C">
        <w:trPr>
          <w:cantSplit/>
        </w:trPr>
        <w:tc>
          <w:tcPr>
            <w:tcW w:w="2884" w:type="dxa"/>
          </w:tcPr>
          <w:p w14:paraId="2423D9C8" w14:textId="77777777" w:rsidR="00865ADF" w:rsidRPr="007E0B31" w:rsidRDefault="00865ADF" w:rsidP="00865ADF">
            <w:pPr>
              <w:pStyle w:val="Arial11Bold"/>
              <w:rPr>
                <w:rFonts w:cs="Arial"/>
              </w:rPr>
            </w:pPr>
            <w:r w:rsidRPr="007E0B31">
              <w:rPr>
                <w:rFonts w:cs="Arial"/>
              </w:rPr>
              <w:t>Licence</w:t>
            </w:r>
          </w:p>
        </w:tc>
        <w:tc>
          <w:tcPr>
            <w:tcW w:w="6634" w:type="dxa"/>
          </w:tcPr>
          <w:p w14:paraId="0E6692BE" w14:textId="1578521F" w:rsidR="00865ADF" w:rsidRPr="007E0B31" w:rsidRDefault="00865ADF" w:rsidP="00865ADF">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865ADF" w:rsidRPr="007E0B31" w14:paraId="1ADE1D2C" w14:textId="77777777" w:rsidTr="747BA05C">
        <w:trPr>
          <w:cantSplit/>
        </w:trPr>
        <w:tc>
          <w:tcPr>
            <w:tcW w:w="2884" w:type="dxa"/>
          </w:tcPr>
          <w:p w14:paraId="0EA73EE1" w14:textId="77777777" w:rsidR="00865ADF" w:rsidRPr="007E0B31" w:rsidRDefault="00865ADF" w:rsidP="00865ADF">
            <w:pPr>
              <w:pStyle w:val="Arial11Bold"/>
              <w:rPr>
                <w:rFonts w:cs="Arial"/>
              </w:rPr>
            </w:pPr>
            <w:r w:rsidRPr="007E0B31">
              <w:rPr>
                <w:rFonts w:cs="Arial"/>
              </w:rPr>
              <w:lastRenderedPageBreak/>
              <w:t>Licence Standards</w:t>
            </w:r>
          </w:p>
        </w:tc>
        <w:tc>
          <w:tcPr>
            <w:tcW w:w="6634" w:type="dxa"/>
          </w:tcPr>
          <w:p w14:paraId="4123F0EA" w14:textId="43F339F7" w:rsidR="00865ADF" w:rsidRPr="007E0B31" w:rsidRDefault="00865ADF" w:rsidP="00865ADF">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865ADF" w:rsidRPr="007E0B31" w14:paraId="14960021" w14:textId="77777777" w:rsidTr="747BA05C">
        <w:trPr>
          <w:cantSplit/>
        </w:trPr>
        <w:tc>
          <w:tcPr>
            <w:tcW w:w="2884" w:type="dxa"/>
          </w:tcPr>
          <w:p w14:paraId="5611E47E" w14:textId="77777777" w:rsidR="00865ADF" w:rsidRPr="007E0B31" w:rsidRDefault="00865ADF" w:rsidP="00865ADF">
            <w:pPr>
              <w:pStyle w:val="Arial11Bold"/>
              <w:rPr>
                <w:rFonts w:cs="Arial"/>
              </w:rPr>
            </w:pPr>
            <w:r w:rsidRPr="007E0B31">
              <w:rPr>
                <w:rFonts w:cs="Arial"/>
              </w:rPr>
              <w:t>Limited Frequency Sensitive Mode</w:t>
            </w:r>
          </w:p>
        </w:tc>
        <w:tc>
          <w:tcPr>
            <w:tcW w:w="6634" w:type="dxa"/>
          </w:tcPr>
          <w:p w14:paraId="0777A8DE" w14:textId="0AD15A96" w:rsidR="00865ADF" w:rsidRPr="007E0B31" w:rsidRDefault="00865ADF" w:rsidP="00865ADF">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865ADF" w:rsidRPr="007E0B31" w14:paraId="07943C3B" w14:textId="77777777" w:rsidTr="747BA05C">
        <w:trPr>
          <w:cantSplit/>
        </w:trPr>
        <w:tc>
          <w:tcPr>
            <w:tcW w:w="2884" w:type="dxa"/>
          </w:tcPr>
          <w:p w14:paraId="598F9D4C" w14:textId="77777777" w:rsidR="00865ADF" w:rsidRPr="007E0B31" w:rsidRDefault="00865ADF" w:rsidP="00865ADF">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865ADF" w:rsidRPr="007E0B31" w:rsidRDefault="00865ADF" w:rsidP="00865AD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865ADF" w:rsidRPr="007E0B31" w14:paraId="1F330B5F" w14:textId="77777777" w:rsidTr="747BA05C">
        <w:trPr>
          <w:cantSplit/>
        </w:trPr>
        <w:tc>
          <w:tcPr>
            <w:tcW w:w="2884" w:type="dxa"/>
          </w:tcPr>
          <w:p w14:paraId="5CD748D2" w14:textId="77777777" w:rsidR="00865ADF" w:rsidRPr="007E0B31" w:rsidRDefault="00865ADF" w:rsidP="00865ADF">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634" w:type="dxa"/>
          </w:tcPr>
          <w:p w14:paraId="4A1192A1" w14:textId="77777777" w:rsidR="00865ADF" w:rsidRPr="007E0B31" w:rsidRDefault="00865ADF" w:rsidP="00865AD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865ADF" w:rsidRPr="007E0B31" w14:paraId="04CF644E" w14:textId="77777777" w:rsidTr="747BA05C">
        <w:trPr>
          <w:cantSplit/>
        </w:trPr>
        <w:tc>
          <w:tcPr>
            <w:tcW w:w="2884" w:type="dxa"/>
          </w:tcPr>
          <w:p w14:paraId="04481009" w14:textId="77777777" w:rsidR="00865ADF" w:rsidRPr="007E0B31" w:rsidRDefault="00865ADF" w:rsidP="00865ADF">
            <w:pPr>
              <w:pStyle w:val="Arial11Bold"/>
              <w:rPr>
                <w:rFonts w:cs="Arial"/>
              </w:rPr>
            </w:pPr>
            <w:r w:rsidRPr="007E0B31">
              <w:rPr>
                <w:rFonts w:cs="Arial"/>
              </w:rPr>
              <w:t>Limited High Frequency Response</w:t>
            </w:r>
          </w:p>
        </w:tc>
        <w:tc>
          <w:tcPr>
            <w:tcW w:w="6634" w:type="dxa"/>
          </w:tcPr>
          <w:p w14:paraId="5B9BD88C" w14:textId="77777777" w:rsidR="00865ADF" w:rsidRPr="007E0B31" w:rsidRDefault="00865ADF" w:rsidP="00865ADF">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865ADF" w:rsidRPr="007E0B31" w14:paraId="4A585B12" w14:textId="77777777" w:rsidTr="747BA05C">
        <w:trPr>
          <w:cantSplit/>
        </w:trPr>
        <w:tc>
          <w:tcPr>
            <w:tcW w:w="2884" w:type="dxa"/>
          </w:tcPr>
          <w:p w14:paraId="16E753BE" w14:textId="1BBB246B" w:rsidR="00865ADF" w:rsidRPr="007E0B31" w:rsidRDefault="00865ADF" w:rsidP="00865ADF">
            <w:pPr>
              <w:pStyle w:val="Arial11Bold"/>
              <w:rPr>
                <w:rFonts w:cs="Arial"/>
              </w:rPr>
            </w:pPr>
            <w:r w:rsidRPr="007723AB">
              <w:rPr>
                <w:rFonts w:eastAsia="Calibri" w:cs="Arial"/>
                <w:lang w:val="en-US"/>
              </w:rPr>
              <w:t>Limited Membership Workgroup</w:t>
            </w:r>
          </w:p>
        </w:tc>
        <w:tc>
          <w:tcPr>
            <w:tcW w:w="6634" w:type="dxa"/>
          </w:tcPr>
          <w:p w14:paraId="7570E925" w14:textId="18C1E540" w:rsidR="00865ADF" w:rsidRPr="00182491" w:rsidRDefault="00865ADF" w:rsidP="00865ADF">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sidR="002C730F">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865ADF" w:rsidRPr="00182491" w:rsidRDefault="00865ADF" w:rsidP="00865ADF">
            <w:pPr>
              <w:autoSpaceDE w:val="0"/>
              <w:autoSpaceDN w:val="0"/>
              <w:adjustRightInd w:val="0"/>
              <w:rPr>
                <w:rFonts w:cs="Arial"/>
              </w:rPr>
            </w:pPr>
          </w:p>
          <w:p w14:paraId="43846D0D" w14:textId="19ABC1A4" w:rsidR="00865ADF" w:rsidRPr="007E0B31" w:rsidRDefault="00865ADF" w:rsidP="00865ADF">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865ADF" w:rsidRPr="007E0B31" w14:paraId="01EA6662" w14:textId="77777777" w:rsidTr="747BA05C">
        <w:trPr>
          <w:cantSplit/>
        </w:trPr>
        <w:tc>
          <w:tcPr>
            <w:tcW w:w="2884" w:type="dxa"/>
          </w:tcPr>
          <w:p w14:paraId="2347B7F7" w14:textId="77777777" w:rsidR="00865ADF" w:rsidRPr="007E0B31" w:rsidRDefault="00865ADF" w:rsidP="00865ADF">
            <w:pPr>
              <w:pStyle w:val="Arial11Bold"/>
              <w:rPr>
                <w:rFonts w:cs="Arial"/>
              </w:rPr>
            </w:pPr>
            <w:bookmarkStart w:id="37" w:name="_DV_C34"/>
            <w:r w:rsidRPr="007E0B31">
              <w:rPr>
                <w:rFonts w:cs="Arial"/>
              </w:rPr>
              <w:t xml:space="preserve">Limited Operational Notification </w:t>
            </w:r>
            <w:r w:rsidRPr="007E0B31">
              <w:rPr>
                <w:rFonts w:cs="Arial"/>
                <w:b w:val="0"/>
              </w:rPr>
              <w:t>or</w:t>
            </w:r>
            <w:r w:rsidRPr="007E0B31">
              <w:rPr>
                <w:rFonts w:cs="Arial"/>
              </w:rPr>
              <w:t xml:space="preserve"> LON</w:t>
            </w:r>
            <w:bookmarkEnd w:id="37"/>
          </w:p>
        </w:tc>
        <w:tc>
          <w:tcPr>
            <w:tcW w:w="6634" w:type="dxa"/>
          </w:tcPr>
          <w:p w14:paraId="116937FB" w14:textId="55A25BAD" w:rsidR="00865ADF" w:rsidRPr="007E0B31" w:rsidRDefault="00865ADF" w:rsidP="00865ADF">
            <w:pPr>
              <w:pStyle w:val="TableArial11"/>
              <w:rPr>
                <w:rFonts w:cs="Arial"/>
              </w:rPr>
            </w:pPr>
            <w:bookmarkStart w:id="3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8"/>
          </w:p>
          <w:p w14:paraId="0C9542F9" w14:textId="77777777" w:rsidR="00865ADF" w:rsidRPr="007E0B31" w:rsidRDefault="00865ADF" w:rsidP="00865ADF">
            <w:pPr>
              <w:pStyle w:val="TableArial11"/>
              <w:ind w:left="567" w:hanging="567"/>
              <w:rPr>
                <w:rFonts w:cs="Arial"/>
              </w:rPr>
            </w:pPr>
            <w:bookmarkStart w:id="39" w:name="_DV_C36"/>
            <w:r w:rsidRPr="007E0B31">
              <w:rPr>
                <w:rFonts w:cs="Arial"/>
              </w:rPr>
              <w:t>(a)</w:t>
            </w:r>
            <w:r w:rsidRPr="007E0B31">
              <w:rPr>
                <w:rFonts w:cs="Arial"/>
              </w:rPr>
              <w:tab/>
              <w:t xml:space="preserve">with the provisions of the Grid Code specified in the notice, and </w:t>
            </w:r>
            <w:bookmarkEnd w:id="39"/>
          </w:p>
          <w:p w14:paraId="5536F311" w14:textId="77777777" w:rsidR="00865ADF" w:rsidRPr="007E0B31" w:rsidRDefault="00865ADF" w:rsidP="00865ADF">
            <w:pPr>
              <w:pStyle w:val="TableArial11"/>
              <w:ind w:left="567" w:hanging="567"/>
              <w:rPr>
                <w:rFonts w:cs="Arial"/>
              </w:rPr>
            </w:pPr>
            <w:bookmarkStart w:id="40"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0"/>
            <w:proofErr w:type="gramEnd"/>
          </w:p>
          <w:p w14:paraId="3817BE40" w14:textId="77777777" w:rsidR="00865ADF" w:rsidRPr="007E0B31" w:rsidRDefault="00865ADF" w:rsidP="00865ADF">
            <w:pPr>
              <w:pStyle w:val="TableArial11"/>
              <w:rPr>
                <w:rFonts w:cs="Arial"/>
              </w:rPr>
            </w:pPr>
            <w:bookmarkStart w:id="41" w:name="_DV_C38"/>
            <w:r w:rsidRPr="007E0B31">
              <w:rPr>
                <w:rFonts w:cs="Arial"/>
              </w:rPr>
              <w:t xml:space="preserve">and specifying the </w:t>
            </w:r>
            <w:r w:rsidRPr="007E0B31">
              <w:rPr>
                <w:rFonts w:cs="Arial"/>
                <w:b/>
              </w:rPr>
              <w:t>Unresolved Issues</w:t>
            </w:r>
            <w:r w:rsidRPr="007E0B31">
              <w:rPr>
                <w:rFonts w:cs="Arial"/>
              </w:rPr>
              <w:t xml:space="preserve">. </w:t>
            </w:r>
            <w:bookmarkEnd w:id="41"/>
          </w:p>
        </w:tc>
      </w:tr>
      <w:tr w:rsidR="00865ADF" w:rsidRPr="007E0B31" w14:paraId="6946C0D5" w14:textId="77777777" w:rsidTr="747BA05C">
        <w:trPr>
          <w:cantSplit/>
        </w:trPr>
        <w:tc>
          <w:tcPr>
            <w:tcW w:w="2884" w:type="dxa"/>
          </w:tcPr>
          <w:p w14:paraId="18667BDF" w14:textId="77777777" w:rsidR="00865ADF" w:rsidRPr="007E0B31" w:rsidRDefault="00865ADF" w:rsidP="00865ADF">
            <w:pPr>
              <w:pStyle w:val="Arial11Bold"/>
              <w:rPr>
                <w:rFonts w:cs="Arial"/>
              </w:rPr>
            </w:pPr>
            <w:r w:rsidRPr="007E0B31">
              <w:rPr>
                <w:rFonts w:cs="Arial"/>
              </w:rPr>
              <w:t>Load</w:t>
            </w:r>
          </w:p>
        </w:tc>
        <w:tc>
          <w:tcPr>
            <w:tcW w:w="6634" w:type="dxa"/>
          </w:tcPr>
          <w:p w14:paraId="2EAACB51" w14:textId="77777777" w:rsidR="00865ADF" w:rsidRPr="007E0B31" w:rsidRDefault="00865ADF" w:rsidP="00865ADF">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865ADF" w:rsidRPr="007E0B31" w14:paraId="4CDF254C" w14:textId="77777777" w:rsidTr="747BA05C">
        <w:trPr>
          <w:cantSplit/>
        </w:trPr>
        <w:tc>
          <w:tcPr>
            <w:tcW w:w="2884" w:type="dxa"/>
          </w:tcPr>
          <w:p w14:paraId="5A60A67C" w14:textId="77777777" w:rsidR="00865ADF" w:rsidRPr="007E0B31" w:rsidRDefault="00865ADF" w:rsidP="00865ADF">
            <w:pPr>
              <w:pStyle w:val="Arial11Bold"/>
              <w:rPr>
                <w:rFonts w:cs="Arial"/>
              </w:rPr>
            </w:pPr>
            <w:r w:rsidRPr="007E0B31">
              <w:rPr>
                <w:rFonts w:cs="Arial"/>
              </w:rPr>
              <w:t>Loaded</w:t>
            </w:r>
          </w:p>
        </w:tc>
        <w:tc>
          <w:tcPr>
            <w:tcW w:w="6634" w:type="dxa"/>
          </w:tcPr>
          <w:p w14:paraId="48DFCD98" w14:textId="77777777" w:rsidR="00865ADF" w:rsidRPr="007E0B31" w:rsidRDefault="00865ADF" w:rsidP="00865ADF">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A42C57" w:rsidRPr="007E0B31" w14:paraId="4482A9A2" w14:textId="77777777" w:rsidTr="747BA05C">
        <w:trPr>
          <w:cantSplit/>
        </w:trPr>
        <w:tc>
          <w:tcPr>
            <w:tcW w:w="2884" w:type="dxa"/>
          </w:tcPr>
          <w:p w14:paraId="7CAD6FB9" w14:textId="02710C28" w:rsidR="00A42C57" w:rsidRPr="00A42C57" w:rsidRDefault="00A42C57" w:rsidP="00A42C57">
            <w:pPr>
              <w:pStyle w:val="Arial11Bold"/>
              <w:rPr>
                <w:rFonts w:cs="Arial"/>
              </w:rPr>
            </w:pPr>
            <w:r w:rsidRPr="002510FF">
              <w:rPr>
                <w:rFonts w:cs="Arial"/>
              </w:rPr>
              <w:lastRenderedPageBreak/>
              <w:t>Load Angle</w:t>
            </w:r>
          </w:p>
        </w:tc>
        <w:tc>
          <w:tcPr>
            <w:tcW w:w="6634" w:type="dxa"/>
          </w:tcPr>
          <w:p w14:paraId="24A40C90" w14:textId="45EC0D1C" w:rsidR="00A42C57" w:rsidRPr="00A42C57" w:rsidRDefault="00A42C57" w:rsidP="00A42C5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A42C57" w:rsidRPr="007E0B31" w14:paraId="3FF8744F" w14:textId="77777777" w:rsidTr="747BA05C">
        <w:trPr>
          <w:cantSplit/>
        </w:trPr>
        <w:tc>
          <w:tcPr>
            <w:tcW w:w="2884" w:type="dxa"/>
          </w:tcPr>
          <w:p w14:paraId="27A6AFB9" w14:textId="77777777" w:rsidR="00A42C57" w:rsidRPr="007E0B31" w:rsidRDefault="00A42C57" w:rsidP="00A42C57">
            <w:pPr>
              <w:pStyle w:val="Arial11Bold"/>
              <w:rPr>
                <w:rFonts w:cs="Arial"/>
              </w:rPr>
            </w:pPr>
            <w:r w:rsidRPr="007E0B31">
              <w:rPr>
                <w:rFonts w:cs="Arial"/>
              </w:rPr>
              <w:t>Load Factor</w:t>
            </w:r>
          </w:p>
        </w:tc>
        <w:tc>
          <w:tcPr>
            <w:tcW w:w="6634" w:type="dxa"/>
          </w:tcPr>
          <w:p w14:paraId="40B02140" w14:textId="77777777" w:rsidR="00A42C57" w:rsidRPr="007E0B31" w:rsidRDefault="00A42C57" w:rsidP="00A42C5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A42C57" w:rsidRPr="007E0B31" w14:paraId="0EBC5AE2" w14:textId="77777777" w:rsidTr="747BA05C">
        <w:trPr>
          <w:cantSplit/>
        </w:trPr>
        <w:tc>
          <w:tcPr>
            <w:tcW w:w="2884" w:type="dxa"/>
          </w:tcPr>
          <w:p w14:paraId="3992CF4B" w14:textId="77777777" w:rsidR="00A42C57" w:rsidRPr="007E0B31" w:rsidRDefault="00A42C57" w:rsidP="00A42C57">
            <w:pPr>
              <w:pStyle w:val="Arial11Bold"/>
              <w:rPr>
                <w:rFonts w:cs="Arial"/>
              </w:rPr>
            </w:pPr>
            <w:r w:rsidRPr="007E0B31">
              <w:rPr>
                <w:rFonts w:cs="Arial"/>
              </w:rPr>
              <w:t>Load Management Block</w:t>
            </w:r>
          </w:p>
        </w:tc>
        <w:tc>
          <w:tcPr>
            <w:tcW w:w="6634" w:type="dxa"/>
          </w:tcPr>
          <w:p w14:paraId="50274CDB" w14:textId="77777777" w:rsidR="00A42C57" w:rsidRPr="007E0B31" w:rsidRDefault="00A42C57" w:rsidP="00A42C5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A42C57" w:rsidRPr="007E0B31" w14:paraId="53E23EC8" w14:textId="77777777" w:rsidTr="747BA05C">
        <w:trPr>
          <w:cantSplit/>
        </w:trPr>
        <w:tc>
          <w:tcPr>
            <w:tcW w:w="2884" w:type="dxa"/>
          </w:tcPr>
          <w:p w14:paraId="6AF74419" w14:textId="77777777" w:rsidR="00A42C57" w:rsidRPr="007E0B31" w:rsidRDefault="00A42C57" w:rsidP="00A42C57">
            <w:pPr>
              <w:pStyle w:val="Arial11Bold"/>
              <w:rPr>
                <w:rFonts w:cs="Arial"/>
              </w:rPr>
            </w:pPr>
            <w:r w:rsidRPr="007E0B31">
              <w:rPr>
                <w:rFonts w:cs="Arial"/>
              </w:rPr>
              <w:t xml:space="preserve">Local Joint Restoration Plan </w:t>
            </w:r>
          </w:p>
        </w:tc>
        <w:tc>
          <w:tcPr>
            <w:tcW w:w="6634" w:type="dxa"/>
          </w:tcPr>
          <w:p w14:paraId="2AFC7589" w14:textId="636D88AC" w:rsidR="00A42C57" w:rsidRPr="000B675D" w:rsidRDefault="00A42C57" w:rsidP="00A42C57">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proofErr w:type="gramStart"/>
            <w:r w:rsidRPr="005C20E3">
              <w:rPr>
                <w:sz w:val="20"/>
                <w:szCs w:val="20"/>
              </w:rPr>
              <w:t>so as to</w:t>
            </w:r>
            <w:proofErr w:type="gramEnd"/>
            <w:r w:rsidRPr="005C20E3">
              <w:rPr>
                <w:sz w:val="20"/>
                <w:szCs w:val="20"/>
              </w:rPr>
              <w:t xml:space="preserve">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A42C57" w:rsidRDefault="00A42C57" w:rsidP="00A42C57">
            <w:pPr>
              <w:pStyle w:val="Default"/>
              <w:jc w:val="both"/>
              <w:rPr>
                <w:sz w:val="20"/>
                <w:szCs w:val="20"/>
              </w:rPr>
            </w:pPr>
          </w:p>
          <w:p w14:paraId="3235C563" w14:textId="754EFD86" w:rsidR="00A42C57" w:rsidRPr="007E0B31" w:rsidRDefault="00A42C57" w:rsidP="00A42C57">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A42C57" w:rsidRPr="007E0B31" w14:paraId="74F6FA25" w14:textId="77777777" w:rsidTr="747BA05C">
        <w:trPr>
          <w:cantSplit/>
        </w:trPr>
        <w:tc>
          <w:tcPr>
            <w:tcW w:w="2884" w:type="dxa"/>
          </w:tcPr>
          <w:p w14:paraId="298F5400" w14:textId="77777777" w:rsidR="00A42C57" w:rsidRPr="007E0B31" w:rsidRDefault="00A42C57" w:rsidP="00A42C57">
            <w:pPr>
              <w:pStyle w:val="Arial11Bold"/>
              <w:rPr>
                <w:rFonts w:cs="Arial"/>
              </w:rPr>
            </w:pPr>
            <w:r w:rsidRPr="007E0B31">
              <w:rPr>
                <w:rFonts w:cs="Arial"/>
              </w:rPr>
              <w:t>Local Safety Instructions</w:t>
            </w:r>
          </w:p>
        </w:tc>
        <w:tc>
          <w:tcPr>
            <w:tcW w:w="6634" w:type="dxa"/>
          </w:tcPr>
          <w:p w14:paraId="7A965991" w14:textId="1F7D937B" w:rsidR="00A42C57" w:rsidRPr="007E0B31" w:rsidRDefault="00A42C57" w:rsidP="00A42C57">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sidR="00DA2007">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A42C57" w:rsidRPr="007E0B31" w14:paraId="77B1C1F3" w14:textId="77777777" w:rsidTr="747BA05C">
        <w:trPr>
          <w:cantSplit/>
        </w:trPr>
        <w:tc>
          <w:tcPr>
            <w:tcW w:w="2884" w:type="dxa"/>
          </w:tcPr>
          <w:p w14:paraId="41E761FD" w14:textId="77777777" w:rsidR="00A42C57" w:rsidRPr="007E0B31" w:rsidRDefault="00A42C57" w:rsidP="00A42C57">
            <w:pPr>
              <w:pStyle w:val="Arial11Bold"/>
              <w:rPr>
                <w:rFonts w:cs="Arial"/>
              </w:rPr>
            </w:pPr>
            <w:r w:rsidRPr="007E0B31">
              <w:rPr>
                <w:rFonts w:cs="Arial"/>
              </w:rPr>
              <w:t>Local Switching Procedure</w:t>
            </w:r>
          </w:p>
        </w:tc>
        <w:tc>
          <w:tcPr>
            <w:tcW w:w="6634" w:type="dxa"/>
          </w:tcPr>
          <w:p w14:paraId="64A70D2F" w14:textId="77777777" w:rsidR="00A42C57" w:rsidRPr="007E0B31" w:rsidRDefault="00A42C57" w:rsidP="00A42C5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A42C57" w:rsidRPr="007E0B31" w14:paraId="4247B2A6" w14:textId="77777777" w:rsidTr="747BA05C">
        <w:trPr>
          <w:cantSplit/>
        </w:trPr>
        <w:tc>
          <w:tcPr>
            <w:tcW w:w="2884" w:type="dxa"/>
          </w:tcPr>
          <w:p w14:paraId="796A8D79" w14:textId="77777777" w:rsidR="00A42C57" w:rsidRPr="007E0B31" w:rsidRDefault="00A42C57" w:rsidP="00A42C57">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A42C57" w:rsidRPr="007E0B31" w:rsidRDefault="00A42C57" w:rsidP="00A42C5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A42C57" w:rsidRPr="007E0B31" w14:paraId="7AF5C5F6" w14:textId="77777777" w:rsidTr="747BA05C">
        <w:trPr>
          <w:cantSplit/>
        </w:trPr>
        <w:tc>
          <w:tcPr>
            <w:tcW w:w="2884" w:type="dxa"/>
          </w:tcPr>
          <w:p w14:paraId="539D52FC" w14:textId="77777777" w:rsidR="00A42C57" w:rsidRPr="007E0B31" w:rsidRDefault="00A42C57" w:rsidP="00A42C57">
            <w:pPr>
              <w:pStyle w:val="Arial11Bold"/>
              <w:rPr>
                <w:rFonts w:cs="Arial"/>
              </w:rPr>
            </w:pPr>
            <w:r w:rsidRPr="007E0B31">
              <w:rPr>
                <w:rFonts w:cs="Arial"/>
              </w:rPr>
              <w:t>Location</w:t>
            </w:r>
          </w:p>
        </w:tc>
        <w:tc>
          <w:tcPr>
            <w:tcW w:w="6634" w:type="dxa"/>
          </w:tcPr>
          <w:p w14:paraId="55856EBA" w14:textId="77777777" w:rsidR="00A42C57" w:rsidRPr="007E0B31" w:rsidRDefault="00A42C57" w:rsidP="00A42C5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A42C57" w:rsidRPr="007E0B31" w14:paraId="0E4BDD8F" w14:textId="77777777" w:rsidTr="747BA05C">
        <w:trPr>
          <w:cantSplit/>
        </w:trPr>
        <w:tc>
          <w:tcPr>
            <w:tcW w:w="2884" w:type="dxa"/>
          </w:tcPr>
          <w:p w14:paraId="41B859E4" w14:textId="77777777" w:rsidR="00A42C57" w:rsidRPr="007E0B31" w:rsidRDefault="00A42C57" w:rsidP="00A42C57">
            <w:pPr>
              <w:pStyle w:val="Arial11Bold"/>
              <w:rPr>
                <w:rFonts w:cs="Arial"/>
              </w:rPr>
            </w:pPr>
            <w:r w:rsidRPr="007E0B31">
              <w:rPr>
                <w:rFonts w:cs="Arial"/>
              </w:rPr>
              <w:t>Locked</w:t>
            </w:r>
          </w:p>
        </w:tc>
        <w:tc>
          <w:tcPr>
            <w:tcW w:w="6634" w:type="dxa"/>
          </w:tcPr>
          <w:p w14:paraId="585D4C7B" w14:textId="77777777" w:rsidR="00A42C57" w:rsidRPr="007E0B31" w:rsidRDefault="00A42C57" w:rsidP="00A42C5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A42C57" w:rsidRPr="007E0B31" w14:paraId="57EA3F5C" w14:textId="77777777" w:rsidTr="747BA05C">
        <w:trPr>
          <w:cantSplit/>
        </w:trPr>
        <w:tc>
          <w:tcPr>
            <w:tcW w:w="2884" w:type="dxa"/>
          </w:tcPr>
          <w:p w14:paraId="0F7F6662" w14:textId="77777777" w:rsidR="00A42C57" w:rsidRPr="007E0B31" w:rsidRDefault="00A42C57" w:rsidP="00A42C57">
            <w:pPr>
              <w:pStyle w:val="Arial11Bold"/>
              <w:rPr>
                <w:rFonts w:cs="Arial"/>
              </w:rPr>
            </w:pPr>
            <w:r w:rsidRPr="007E0B31">
              <w:rPr>
                <w:rFonts w:cs="Arial"/>
              </w:rPr>
              <w:t>Locking</w:t>
            </w:r>
          </w:p>
        </w:tc>
        <w:tc>
          <w:tcPr>
            <w:tcW w:w="6634" w:type="dxa"/>
          </w:tcPr>
          <w:p w14:paraId="25877041" w14:textId="77777777" w:rsidR="00A42C57" w:rsidRPr="007E0B31" w:rsidRDefault="00A42C57" w:rsidP="00A42C5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A42C57" w:rsidRPr="007E0B31" w14:paraId="05FD6AF9" w14:textId="77777777" w:rsidTr="747BA05C">
        <w:trPr>
          <w:cantSplit/>
        </w:trPr>
        <w:tc>
          <w:tcPr>
            <w:tcW w:w="2884" w:type="dxa"/>
          </w:tcPr>
          <w:p w14:paraId="508D8CC7" w14:textId="77777777" w:rsidR="00A42C57" w:rsidRPr="007E0B31" w:rsidRDefault="00A42C57" w:rsidP="00A42C57">
            <w:pPr>
              <w:pStyle w:val="Arial11Bold"/>
              <w:rPr>
                <w:rFonts w:cs="Arial"/>
              </w:rPr>
            </w:pPr>
            <w:r w:rsidRPr="007E0B31">
              <w:rPr>
                <w:rFonts w:cs="Arial"/>
              </w:rPr>
              <w:t>Low Frequency Relay</w:t>
            </w:r>
          </w:p>
        </w:tc>
        <w:tc>
          <w:tcPr>
            <w:tcW w:w="6634" w:type="dxa"/>
          </w:tcPr>
          <w:p w14:paraId="615E9EC2" w14:textId="77777777" w:rsidR="00A42C57" w:rsidRPr="007E0B31" w:rsidRDefault="00A42C57" w:rsidP="00A42C5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A42C57" w:rsidRPr="007E0B31" w14:paraId="3E4531E5" w14:textId="77777777" w:rsidTr="747BA05C">
        <w:trPr>
          <w:cantSplit/>
        </w:trPr>
        <w:tc>
          <w:tcPr>
            <w:tcW w:w="2884" w:type="dxa"/>
          </w:tcPr>
          <w:p w14:paraId="65FD748C" w14:textId="77777777" w:rsidR="00A42C57" w:rsidRPr="007E0B31" w:rsidRDefault="00A42C57" w:rsidP="00A42C5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A42C57" w:rsidRPr="007E0B31" w:rsidRDefault="00A42C57" w:rsidP="00A42C5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A42C57" w:rsidRPr="007E0B31" w14:paraId="1231D50D" w14:textId="77777777" w:rsidTr="747BA05C">
        <w:trPr>
          <w:cantSplit/>
        </w:trPr>
        <w:tc>
          <w:tcPr>
            <w:tcW w:w="2884" w:type="dxa"/>
          </w:tcPr>
          <w:p w14:paraId="7F97E239" w14:textId="77777777" w:rsidR="00A42C57" w:rsidRPr="007E0B31" w:rsidRDefault="00A42C57" w:rsidP="00A42C57">
            <w:pPr>
              <w:pStyle w:val="Arial11Bold"/>
              <w:rPr>
                <w:rFonts w:cs="Arial"/>
              </w:rPr>
            </w:pPr>
            <w:r w:rsidRPr="007E0B31">
              <w:rPr>
                <w:rFonts w:cs="Arial"/>
              </w:rPr>
              <w:t>LV Side of the Offshore Platform</w:t>
            </w:r>
          </w:p>
        </w:tc>
        <w:tc>
          <w:tcPr>
            <w:tcW w:w="6634" w:type="dxa"/>
          </w:tcPr>
          <w:p w14:paraId="00CEA237" w14:textId="77777777" w:rsidR="00A42C57" w:rsidRPr="007E0B31" w:rsidRDefault="00A42C57" w:rsidP="00A42C5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A42C57" w:rsidRPr="007E0B31" w14:paraId="43E02C23" w14:textId="77777777" w:rsidTr="747BA05C">
        <w:trPr>
          <w:cantSplit/>
        </w:trPr>
        <w:tc>
          <w:tcPr>
            <w:tcW w:w="2884" w:type="dxa"/>
          </w:tcPr>
          <w:p w14:paraId="149BA9AB" w14:textId="77777777" w:rsidR="00A42C57" w:rsidRPr="007E0B31" w:rsidRDefault="00A42C57" w:rsidP="00A42C57">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A42C57" w:rsidRPr="007E0B31" w:rsidRDefault="00A42C57" w:rsidP="00A42C5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A42C57" w:rsidRDefault="00A42C57" w:rsidP="00A42C5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A42C57" w:rsidRPr="00745344" w:rsidRDefault="00A42C57" w:rsidP="00A42C5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A42C57" w:rsidRPr="007E0B31" w14:paraId="29A17BF0" w14:textId="77777777" w:rsidTr="747BA05C">
        <w:trPr>
          <w:cantSplit/>
        </w:trPr>
        <w:tc>
          <w:tcPr>
            <w:tcW w:w="2884" w:type="dxa"/>
          </w:tcPr>
          <w:p w14:paraId="0A0A0725" w14:textId="77777777" w:rsidR="00A42C57" w:rsidRPr="007E0B31" w:rsidRDefault="00A42C57" w:rsidP="00A42C57">
            <w:pPr>
              <w:pStyle w:val="Arial11Bold"/>
              <w:rPr>
                <w:rFonts w:cs="Arial"/>
              </w:rPr>
            </w:pPr>
            <w:r w:rsidRPr="007E0B31">
              <w:rPr>
                <w:rFonts w:cs="Arial"/>
              </w:rPr>
              <w:t>Main Protection</w:t>
            </w:r>
          </w:p>
        </w:tc>
        <w:tc>
          <w:tcPr>
            <w:tcW w:w="6634" w:type="dxa"/>
          </w:tcPr>
          <w:p w14:paraId="3DC0D468" w14:textId="77777777" w:rsidR="00A42C57" w:rsidRPr="007E0B31" w:rsidRDefault="00A42C57" w:rsidP="00A42C5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A42C57" w:rsidRPr="007E0B31" w14:paraId="76CC7C36" w14:textId="77777777" w:rsidTr="747BA05C">
        <w:trPr>
          <w:cantSplit/>
        </w:trPr>
        <w:tc>
          <w:tcPr>
            <w:tcW w:w="2884" w:type="dxa"/>
          </w:tcPr>
          <w:p w14:paraId="331C7E14" w14:textId="77777777" w:rsidR="00A42C57" w:rsidRPr="007E0B31" w:rsidRDefault="00A42C57" w:rsidP="00A42C57">
            <w:pPr>
              <w:pStyle w:val="Arial11Bold"/>
              <w:rPr>
                <w:rFonts w:cs="Arial"/>
              </w:rPr>
            </w:pPr>
            <w:bookmarkStart w:id="42" w:name="_DV_C39"/>
            <w:r w:rsidRPr="007E0B31">
              <w:rPr>
                <w:rFonts w:cs="Arial"/>
              </w:rPr>
              <w:t>Manufacturer’s Data &amp; Performance Report</w:t>
            </w:r>
            <w:bookmarkEnd w:id="42"/>
          </w:p>
        </w:tc>
        <w:tc>
          <w:tcPr>
            <w:tcW w:w="6634" w:type="dxa"/>
          </w:tcPr>
          <w:p w14:paraId="671DA193" w14:textId="02EFD935" w:rsidR="00A42C57" w:rsidRPr="007E0B31" w:rsidRDefault="00A42C57" w:rsidP="00A42C57">
            <w:pPr>
              <w:pStyle w:val="TableArial11"/>
              <w:rPr>
                <w:rFonts w:cs="Arial"/>
              </w:rPr>
            </w:pPr>
            <w:bookmarkStart w:id="4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3"/>
          </w:p>
        </w:tc>
      </w:tr>
      <w:tr w:rsidR="00A42C57" w:rsidRPr="007E0B31" w14:paraId="0E2893AA" w14:textId="77777777" w:rsidTr="747BA05C">
        <w:trPr>
          <w:cantSplit/>
        </w:trPr>
        <w:tc>
          <w:tcPr>
            <w:tcW w:w="2884" w:type="dxa"/>
          </w:tcPr>
          <w:p w14:paraId="1DC60E78" w14:textId="77777777" w:rsidR="00A42C57" w:rsidRPr="007E0B31" w:rsidRDefault="00A42C57" w:rsidP="00A42C57">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A42C57" w:rsidRPr="007E0B31" w:rsidRDefault="00A42C57" w:rsidP="00A42C5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A42C57" w:rsidRPr="007E0B31" w14:paraId="0E3E88D3" w14:textId="77777777" w:rsidTr="747BA05C">
        <w:trPr>
          <w:cantSplit/>
        </w:trPr>
        <w:tc>
          <w:tcPr>
            <w:tcW w:w="2884" w:type="dxa"/>
          </w:tcPr>
          <w:p w14:paraId="45B588B2" w14:textId="77777777" w:rsidR="00A42C57" w:rsidRPr="007E0B31" w:rsidRDefault="00A42C57" w:rsidP="00A42C57">
            <w:pPr>
              <w:pStyle w:val="Arial11Bold"/>
              <w:rPr>
                <w:rFonts w:cs="Arial"/>
              </w:rPr>
            </w:pPr>
            <w:r w:rsidRPr="007E0B31">
              <w:rPr>
                <w:rFonts w:cs="Arial"/>
              </w:rPr>
              <w:t>Market Operation Data Interface System (MODIS)</w:t>
            </w:r>
          </w:p>
        </w:tc>
        <w:tc>
          <w:tcPr>
            <w:tcW w:w="6634" w:type="dxa"/>
          </w:tcPr>
          <w:p w14:paraId="6049E762" w14:textId="5373A31D" w:rsidR="00A42C57" w:rsidRPr="007E0B31" w:rsidRDefault="00A42C57" w:rsidP="00A42C5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A42C57" w:rsidRPr="007E0B31" w14:paraId="2E9600F6" w14:textId="77777777" w:rsidTr="747BA05C">
        <w:trPr>
          <w:cantSplit/>
        </w:trPr>
        <w:tc>
          <w:tcPr>
            <w:tcW w:w="2884" w:type="dxa"/>
          </w:tcPr>
          <w:p w14:paraId="1013C18D" w14:textId="77777777" w:rsidR="00A42C57" w:rsidRPr="007E0B31" w:rsidRDefault="00A42C57" w:rsidP="00A42C57">
            <w:pPr>
              <w:pStyle w:val="Arial11Bold"/>
              <w:rPr>
                <w:rFonts w:cs="Arial"/>
              </w:rPr>
            </w:pPr>
            <w:r w:rsidRPr="007E0B31">
              <w:rPr>
                <w:rFonts w:cs="Arial"/>
              </w:rPr>
              <w:t>Market Suspension Threshold</w:t>
            </w:r>
          </w:p>
        </w:tc>
        <w:tc>
          <w:tcPr>
            <w:tcW w:w="6634" w:type="dxa"/>
          </w:tcPr>
          <w:p w14:paraId="60F4E8DB" w14:textId="77777777" w:rsidR="00A42C57" w:rsidRPr="007E0B31" w:rsidRDefault="00A42C57" w:rsidP="00A42C5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A42C57" w:rsidRPr="007E0B31" w14:paraId="1F49614C" w14:textId="77777777" w:rsidTr="747BA05C">
        <w:trPr>
          <w:cantSplit/>
        </w:trPr>
        <w:tc>
          <w:tcPr>
            <w:tcW w:w="2884" w:type="dxa"/>
          </w:tcPr>
          <w:p w14:paraId="4BAFAA51" w14:textId="77777777" w:rsidR="00A42C57" w:rsidRPr="007E0B31" w:rsidRDefault="00A42C57" w:rsidP="00A42C57">
            <w:pPr>
              <w:pStyle w:val="Arial11Bold"/>
              <w:rPr>
                <w:rFonts w:cs="Arial"/>
              </w:rPr>
            </w:pPr>
            <w:r w:rsidRPr="007E0B31">
              <w:rPr>
                <w:rFonts w:cs="Arial"/>
              </w:rPr>
              <w:t>Material Effect</w:t>
            </w:r>
          </w:p>
        </w:tc>
        <w:tc>
          <w:tcPr>
            <w:tcW w:w="6634" w:type="dxa"/>
          </w:tcPr>
          <w:p w14:paraId="2D25D42C" w14:textId="1645633C" w:rsidR="00A42C57" w:rsidRPr="007E0B31" w:rsidRDefault="00A42C57" w:rsidP="00A42C5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A42C57" w:rsidRPr="007E0B31" w14:paraId="4FE4892A" w14:textId="77777777" w:rsidTr="747BA05C">
        <w:trPr>
          <w:cantSplit/>
        </w:trPr>
        <w:tc>
          <w:tcPr>
            <w:tcW w:w="2884" w:type="dxa"/>
          </w:tcPr>
          <w:p w14:paraId="5D2654C2" w14:textId="77777777" w:rsidR="00A42C57" w:rsidRPr="007E0B31" w:rsidRDefault="00A42C57" w:rsidP="00A42C57">
            <w:pPr>
              <w:pStyle w:val="Arial11Bold"/>
              <w:rPr>
                <w:rFonts w:cs="Arial"/>
              </w:rPr>
            </w:pPr>
            <w:r w:rsidRPr="007E0B31">
              <w:rPr>
                <w:rFonts w:cs="Arial"/>
              </w:rPr>
              <w:t>Materially Affected Party</w:t>
            </w:r>
          </w:p>
        </w:tc>
        <w:tc>
          <w:tcPr>
            <w:tcW w:w="6634" w:type="dxa"/>
          </w:tcPr>
          <w:p w14:paraId="228E8081" w14:textId="77777777" w:rsidR="00A42C57" w:rsidRPr="007E0B31" w:rsidRDefault="00A42C57" w:rsidP="00A42C5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A42C57" w:rsidRPr="007E0B31" w14:paraId="21849F19" w14:textId="77777777" w:rsidTr="747BA05C">
        <w:trPr>
          <w:cantSplit/>
        </w:trPr>
        <w:tc>
          <w:tcPr>
            <w:tcW w:w="2884" w:type="dxa"/>
          </w:tcPr>
          <w:p w14:paraId="3DA54DDA" w14:textId="1AE4917A" w:rsidR="00A42C57" w:rsidRPr="007E0B31" w:rsidRDefault="00A42C57" w:rsidP="00A42C57">
            <w:pPr>
              <w:pStyle w:val="Arial11Bold"/>
              <w:rPr>
                <w:rFonts w:cs="Arial"/>
              </w:rPr>
            </w:pPr>
            <w:r w:rsidRPr="005C20E3">
              <w:rPr>
                <w:color w:val="000000" w:themeColor="text1"/>
              </w:rPr>
              <w:t>Maximum Export Capability</w:t>
            </w:r>
          </w:p>
        </w:tc>
        <w:tc>
          <w:tcPr>
            <w:tcW w:w="6634" w:type="dxa"/>
          </w:tcPr>
          <w:p w14:paraId="09A88861" w14:textId="6FF8BD00" w:rsidR="00A42C57" w:rsidRPr="007E0B31" w:rsidRDefault="00A42C57" w:rsidP="00A42C5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A42C57" w:rsidRPr="007E0B31" w14:paraId="08244F89" w14:textId="77777777" w:rsidTr="747BA05C">
        <w:trPr>
          <w:cantSplit/>
        </w:trPr>
        <w:tc>
          <w:tcPr>
            <w:tcW w:w="2884" w:type="dxa"/>
          </w:tcPr>
          <w:p w14:paraId="0D6EE1DC" w14:textId="77777777" w:rsidR="00A42C57" w:rsidRPr="007E0B31" w:rsidRDefault="00A42C57" w:rsidP="00A42C57">
            <w:pPr>
              <w:pStyle w:val="Arial11Bold"/>
              <w:rPr>
                <w:rFonts w:cs="Arial"/>
                <w:highlight w:val="green"/>
              </w:rPr>
            </w:pPr>
            <w:r w:rsidRPr="007E0B31">
              <w:rPr>
                <w:rFonts w:cs="Arial"/>
              </w:rPr>
              <w:lastRenderedPageBreak/>
              <w:t>Maximum Export Capacity</w:t>
            </w:r>
          </w:p>
        </w:tc>
        <w:tc>
          <w:tcPr>
            <w:tcW w:w="6634" w:type="dxa"/>
          </w:tcPr>
          <w:p w14:paraId="71DB60FA" w14:textId="77777777" w:rsidR="00A42C57" w:rsidRPr="007E0B31" w:rsidRDefault="00A42C57" w:rsidP="00A42C5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A42C57" w:rsidRPr="007E0B31" w14:paraId="0948B47C" w14:textId="77777777" w:rsidTr="747BA05C">
        <w:trPr>
          <w:cantSplit/>
        </w:trPr>
        <w:tc>
          <w:tcPr>
            <w:tcW w:w="2884" w:type="dxa"/>
          </w:tcPr>
          <w:p w14:paraId="740BDFDB" w14:textId="77777777" w:rsidR="00A42C57" w:rsidRPr="007E0B31" w:rsidRDefault="00A42C57" w:rsidP="00A42C5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A42C57" w:rsidRPr="007E0B31" w:rsidRDefault="00A42C57" w:rsidP="00A42C5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A42C57" w:rsidRPr="007E0B31" w14:paraId="37163BB3" w14:textId="77777777" w:rsidTr="747BA05C">
        <w:trPr>
          <w:cantSplit/>
        </w:trPr>
        <w:tc>
          <w:tcPr>
            <w:tcW w:w="2884" w:type="dxa"/>
          </w:tcPr>
          <w:p w14:paraId="4540B3A4" w14:textId="77777777" w:rsidR="00A42C57" w:rsidRPr="007E0B31" w:rsidRDefault="00A42C57" w:rsidP="00A42C57">
            <w:pPr>
              <w:pStyle w:val="Arial11Bold"/>
              <w:rPr>
                <w:rFonts w:cs="Arial"/>
              </w:rPr>
            </w:pPr>
            <w:r w:rsidRPr="007E0B31">
              <w:rPr>
                <w:rFonts w:cs="Arial"/>
              </w:rPr>
              <w:t>Maximum Generation Service or MGS</w:t>
            </w:r>
          </w:p>
        </w:tc>
        <w:tc>
          <w:tcPr>
            <w:tcW w:w="6634" w:type="dxa"/>
          </w:tcPr>
          <w:p w14:paraId="5E387610" w14:textId="7EFCA426" w:rsidR="00A42C57" w:rsidRPr="007E0B31" w:rsidRDefault="00A42C57" w:rsidP="00A42C5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A42C57" w:rsidRPr="007E0B31" w14:paraId="1FF4E953" w14:textId="77777777" w:rsidTr="747BA05C">
        <w:trPr>
          <w:cantSplit/>
        </w:trPr>
        <w:tc>
          <w:tcPr>
            <w:tcW w:w="2884" w:type="dxa"/>
          </w:tcPr>
          <w:p w14:paraId="6AFD0D7A" w14:textId="77777777" w:rsidR="00A42C57" w:rsidRPr="007E0B31" w:rsidRDefault="00A42C57" w:rsidP="00A42C57">
            <w:pPr>
              <w:pStyle w:val="Arial11Bold"/>
              <w:rPr>
                <w:rFonts w:cs="Arial"/>
              </w:rPr>
            </w:pPr>
            <w:r w:rsidRPr="007E0B31">
              <w:rPr>
                <w:rFonts w:cs="Arial"/>
              </w:rPr>
              <w:t>Maximum Generation Service Agreement</w:t>
            </w:r>
          </w:p>
        </w:tc>
        <w:tc>
          <w:tcPr>
            <w:tcW w:w="6634" w:type="dxa"/>
          </w:tcPr>
          <w:p w14:paraId="08FAFE28" w14:textId="4B8999EC" w:rsidR="00A42C57" w:rsidRPr="007E0B31" w:rsidRDefault="00A42C57" w:rsidP="00A42C5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A42C57" w:rsidRPr="007E0B31" w14:paraId="52F03BE5" w14:textId="77777777" w:rsidTr="747BA05C">
        <w:trPr>
          <w:cantSplit/>
        </w:trPr>
        <w:tc>
          <w:tcPr>
            <w:tcW w:w="2884" w:type="dxa"/>
          </w:tcPr>
          <w:p w14:paraId="11A7CFC0" w14:textId="77777777" w:rsidR="00A42C57" w:rsidRPr="007E0B31" w:rsidRDefault="00A42C57" w:rsidP="00A42C57">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A42C57" w:rsidRPr="007E0B31" w:rsidRDefault="00A42C57" w:rsidP="00A42C5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A42C57" w:rsidRPr="007E0B31" w14:paraId="11D155E9" w14:textId="77777777" w:rsidTr="747BA05C">
        <w:trPr>
          <w:cantSplit/>
        </w:trPr>
        <w:tc>
          <w:tcPr>
            <w:tcW w:w="2884" w:type="dxa"/>
          </w:tcPr>
          <w:p w14:paraId="62C8C8BB" w14:textId="217F8DC3" w:rsidR="00A42C57" w:rsidRPr="007E0B31" w:rsidRDefault="00A42C57" w:rsidP="00A42C57">
            <w:pPr>
              <w:pStyle w:val="Arial11Bold"/>
              <w:rPr>
                <w:rFonts w:cs="Arial"/>
              </w:rPr>
            </w:pPr>
            <w:r w:rsidRPr="005C20E3">
              <w:rPr>
                <w:color w:val="000000" w:themeColor="text1"/>
              </w:rPr>
              <w:t>Maximum Import Capability</w:t>
            </w:r>
          </w:p>
        </w:tc>
        <w:tc>
          <w:tcPr>
            <w:tcW w:w="6634" w:type="dxa"/>
          </w:tcPr>
          <w:p w14:paraId="4BC9A525" w14:textId="34778CF5" w:rsidR="00A42C57" w:rsidRPr="007E0B31" w:rsidRDefault="00A42C57" w:rsidP="00A42C5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A42C57" w:rsidRPr="007E0B31" w14:paraId="0967C22C" w14:textId="77777777" w:rsidTr="747BA05C">
        <w:trPr>
          <w:cantSplit/>
        </w:trPr>
        <w:tc>
          <w:tcPr>
            <w:tcW w:w="2884" w:type="dxa"/>
          </w:tcPr>
          <w:p w14:paraId="6536B201" w14:textId="77777777" w:rsidR="00A42C57" w:rsidRPr="007E0B31" w:rsidRDefault="00A42C57" w:rsidP="00A42C57">
            <w:pPr>
              <w:pStyle w:val="Arial11Bold"/>
              <w:rPr>
                <w:rFonts w:cs="Arial"/>
                <w:highlight w:val="green"/>
              </w:rPr>
            </w:pPr>
            <w:r w:rsidRPr="007E0B31">
              <w:rPr>
                <w:rFonts w:cs="Arial"/>
              </w:rPr>
              <w:t>Maximum Import Capacity</w:t>
            </w:r>
          </w:p>
        </w:tc>
        <w:tc>
          <w:tcPr>
            <w:tcW w:w="6634" w:type="dxa"/>
          </w:tcPr>
          <w:p w14:paraId="7E57CD31" w14:textId="77777777" w:rsidR="00A42C57" w:rsidRPr="007E0B31" w:rsidRDefault="00A42C57" w:rsidP="00A42C5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A42C57" w:rsidRPr="007E0B31" w14:paraId="03CA429B" w14:textId="77777777" w:rsidTr="747BA05C">
        <w:trPr>
          <w:cantSplit/>
        </w:trPr>
        <w:tc>
          <w:tcPr>
            <w:tcW w:w="2884" w:type="dxa"/>
          </w:tcPr>
          <w:p w14:paraId="2ED59A0E" w14:textId="77777777" w:rsidR="00A42C57" w:rsidRPr="007E0B31" w:rsidRDefault="00A42C57" w:rsidP="00A42C57">
            <w:pPr>
              <w:pStyle w:val="Arial11Bold"/>
              <w:rPr>
                <w:rFonts w:cs="Arial"/>
              </w:rPr>
            </w:pPr>
            <w:r w:rsidRPr="00373816">
              <w:t xml:space="preserve">Maximum Import Power </w:t>
            </w:r>
          </w:p>
        </w:tc>
        <w:tc>
          <w:tcPr>
            <w:tcW w:w="6634" w:type="dxa"/>
          </w:tcPr>
          <w:p w14:paraId="5383D68A" w14:textId="77777777" w:rsidR="00A42C57" w:rsidRPr="007E0B31" w:rsidRDefault="00A42C57" w:rsidP="00A42C5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A42C57" w:rsidRPr="007E0B31" w14:paraId="3B0FB9D5" w14:textId="77777777" w:rsidTr="747BA05C">
        <w:trPr>
          <w:cantSplit/>
        </w:trPr>
        <w:tc>
          <w:tcPr>
            <w:tcW w:w="2884" w:type="dxa"/>
          </w:tcPr>
          <w:p w14:paraId="6C90BEB7" w14:textId="77777777" w:rsidR="00A42C57" w:rsidRPr="007E0B31" w:rsidRDefault="00A42C57" w:rsidP="00A42C57">
            <w:pPr>
              <w:pStyle w:val="Arial11Bold"/>
              <w:rPr>
                <w:rFonts w:cs="Arial"/>
              </w:rPr>
            </w:pPr>
            <w:r w:rsidRPr="007E0B31">
              <w:rPr>
                <w:rFonts w:cs="Arial"/>
              </w:rPr>
              <w:lastRenderedPageBreak/>
              <w:t>Medium Power Station</w:t>
            </w:r>
          </w:p>
        </w:tc>
        <w:tc>
          <w:tcPr>
            <w:tcW w:w="6634" w:type="dxa"/>
          </w:tcPr>
          <w:p w14:paraId="07F15D2F"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EA6E444" w:rsidR="00A42C57" w:rsidRPr="007E0B31" w:rsidRDefault="00A42C57" w:rsidP="00A42C5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A42C57" w:rsidRPr="007E0B31" w:rsidRDefault="00A42C57" w:rsidP="00A42C57">
            <w:pPr>
              <w:pStyle w:val="TableArial11"/>
              <w:ind w:left="567" w:hanging="567"/>
              <w:rPr>
                <w:rFonts w:cs="Arial"/>
              </w:rPr>
            </w:pPr>
            <w:r w:rsidRPr="007E0B31">
              <w:rPr>
                <w:rFonts w:cs="Arial"/>
              </w:rPr>
              <w:t>or,</w:t>
            </w:r>
          </w:p>
          <w:p w14:paraId="272C46D3" w14:textId="1BE214D3" w:rsidR="00A42C57" w:rsidRPr="007E0B31" w:rsidRDefault="00A42C57" w:rsidP="00A42C5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A42C57" w:rsidRPr="007E0B31" w:rsidRDefault="00A42C57" w:rsidP="00A42C57">
            <w:pPr>
              <w:pStyle w:val="TableArial11"/>
              <w:ind w:left="567" w:hanging="567"/>
              <w:rPr>
                <w:rFonts w:cs="Arial"/>
              </w:rPr>
            </w:pPr>
            <w:r w:rsidRPr="007E0B31">
              <w:rPr>
                <w:rFonts w:cs="Arial"/>
              </w:rPr>
              <w:t>or,</w:t>
            </w:r>
          </w:p>
          <w:p w14:paraId="3F68A2DE" w14:textId="2934E072" w:rsidR="00A42C57" w:rsidRPr="007E0B31" w:rsidRDefault="00A42C57" w:rsidP="00A42C5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A42C57" w:rsidRPr="007E0B31" w:rsidRDefault="00A42C57" w:rsidP="00A42C5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A42C57" w:rsidRPr="007E0B31" w14:paraId="0CDEA8DB" w14:textId="77777777" w:rsidTr="747BA05C">
        <w:trPr>
          <w:cantSplit/>
        </w:trPr>
        <w:tc>
          <w:tcPr>
            <w:tcW w:w="2884" w:type="dxa"/>
          </w:tcPr>
          <w:p w14:paraId="6558EC81" w14:textId="77777777" w:rsidR="00A42C57" w:rsidRPr="007E0B31" w:rsidRDefault="00A42C57" w:rsidP="00A42C5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A42C57" w:rsidRPr="007E0B31" w:rsidRDefault="00A42C57" w:rsidP="00A42C5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A42C57" w:rsidRPr="007E0B31" w14:paraId="1172E6F9" w14:textId="77777777" w:rsidTr="747BA05C">
        <w:trPr>
          <w:cantSplit/>
        </w:trPr>
        <w:tc>
          <w:tcPr>
            <w:tcW w:w="2884" w:type="dxa"/>
          </w:tcPr>
          <w:p w14:paraId="55008996" w14:textId="77777777" w:rsidR="00A42C57" w:rsidRPr="007E0B31" w:rsidRDefault="00A42C57" w:rsidP="00A42C57">
            <w:pPr>
              <w:pStyle w:val="Arial11Bold"/>
              <w:rPr>
                <w:rFonts w:cs="Arial"/>
              </w:rPr>
            </w:pPr>
            <w:r w:rsidRPr="007E0B31">
              <w:rPr>
                <w:rFonts w:cs="Arial"/>
              </w:rPr>
              <w:t>Mills</w:t>
            </w:r>
          </w:p>
        </w:tc>
        <w:tc>
          <w:tcPr>
            <w:tcW w:w="6634" w:type="dxa"/>
          </w:tcPr>
          <w:p w14:paraId="10AB29E5" w14:textId="77777777" w:rsidR="00A42C57" w:rsidRPr="007E0B31" w:rsidRDefault="00A42C57" w:rsidP="00A42C5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A42C57" w:rsidRPr="007E0B31" w14:paraId="192F1CA5" w14:textId="77777777" w:rsidTr="747BA05C">
        <w:trPr>
          <w:cantSplit/>
        </w:trPr>
        <w:tc>
          <w:tcPr>
            <w:tcW w:w="2884" w:type="dxa"/>
          </w:tcPr>
          <w:p w14:paraId="00139B74" w14:textId="77777777" w:rsidR="00A42C57" w:rsidRPr="007E0B31" w:rsidRDefault="00A42C57" w:rsidP="00A42C57">
            <w:pPr>
              <w:pStyle w:val="Arial11Bold"/>
              <w:rPr>
                <w:rFonts w:cs="Arial"/>
              </w:rPr>
            </w:pPr>
            <w:r w:rsidRPr="007E0B31">
              <w:rPr>
                <w:rFonts w:cs="Arial"/>
              </w:rPr>
              <w:t>Minimum Generation</w:t>
            </w:r>
          </w:p>
        </w:tc>
        <w:tc>
          <w:tcPr>
            <w:tcW w:w="6634" w:type="dxa"/>
          </w:tcPr>
          <w:p w14:paraId="0B3F5F13" w14:textId="0EA4BB3C" w:rsidR="00A42C57" w:rsidRPr="007E0B31" w:rsidRDefault="00A42C57" w:rsidP="00A42C5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A42C57" w:rsidRPr="007E0B31" w14:paraId="1A73A6F1" w14:textId="77777777" w:rsidTr="747BA05C">
        <w:trPr>
          <w:cantSplit/>
        </w:trPr>
        <w:tc>
          <w:tcPr>
            <w:tcW w:w="2884" w:type="dxa"/>
          </w:tcPr>
          <w:p w14:paraId="3F6AA4AD" w14:textId="77777777" w:rsidR="00A42C57" w:rsidRPr="007E0B31" w:rsidRDefault="00A42C57" w:rsidP="00A42C57">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A42C57" w:rsidRPr="007E0B31" w:rsidRDefault="00A42C57" w:rsidP="00A42C5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A42C57" w:rsidRPr="007E0B31" w14:paraId="58E8AB98" w14:textId="77777777" w:rsidTr="747BA05C">
        <w:trPr>
          <w:cantSplit/>
        </w:trPr>
        <w:tc>
          <w:tcPr>
            <w:tcW w:w="2884" w:type="dxa"/>
          </w:tcPr>
          <w:p w14:paraId="61D82D43" w14:textId="66177675" w:rsidR="00A42C57" w:rsidRPr="007E0B31" w:rsidRDefault="00A42C57" w:rsidP="00A42C5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A42C57" w:rsidRPr="007E0B31" w:rsidRDefault="00A42C57" w:rsidP="00A42C5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A42C57" w:rsidRPr="007E0B31" w14:paraId="42E17AC9" w14:textId="77777777" w:rsidTr="747BA05C">
        <w:trPr>
          <w:cantSplit/>
        </w:trPr>
        <w:tc>
          <w:tcPr>
            <w:tcW w:w="2884" w:type="dxa"/>
          </w:tcPr>
          <w:p w14:paraId="710BD543" w14:textId="77777777" w:rsidR="00A42C57" w:rsidRPr="007E0B31" w:rsidRDefault="00A42C57" w:rsidP="00A42C57">
            <w:pPr>
              <w:pStyle w:val="Arial11Bold"/>
              <w:rPr>
                <w:rFonts w:cs="Arial"/>
              </w:rPr>
            </w:pPr>
            <w:r w:rsidRPr="007E0B31">
              <w:rPr>
                <w:rFonts w:cs="Arial"/>
              </w:rPr>
              <w:t>Minimum Regulating Level</w:t>
            </w:r>
          </w:p>
        </w:tc>
        <w:tc>
          <w:tcPr>
            <w:tcW w:w="6634" w:type="dxa"/>
          </w:tcPr>
          <w:p w14:paraId="6E014C85" w14:textId="69675277" w:rsidR="00A42C57" w:rsidRPr="007E0B31" w:rsidRDefault="00A42C57" w:rsidP="00A42C5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A42C57" w:rsidRPr="007E0B31" w14:paraId="7A187781" w14:textId="77777777" w:rsidTr="747BA05C">
        <w:trPr>
          <w:cantSplit/>
        </w:trPr>
        <w:tc>
          <w:tcPr>
            <w:tcW w:w="2884" w:type="dxa"/>
          </w:tcPr>
          <w:p w14:paraId="5F303D38" w14:textId="77777777" w:rsidR="00A42C57" w:rsidRPr="007E0B31" w:rsidRDefault="00A42C57" w:rsidP="00A42C57">
            <w:pPr>
              <w:pStyle w:val="Arial11Bold"/>
              <w:rPr>
                <w:rFonts w:cs="Arial"/>
              </w:rPr>
            </w:pPr>
            <w:r w:rsidRPr="007E0B31">
              <w:rPr>
                <w:rFonts w:cs="Arial"/>
              </w:rPr>
              <w:lastRenderedPageBreak/>
              <w:t>Minimum Stable Operating Level</w:t>
            </w:r>
          </w:p>
        </w:tc>
        <w:tc>
          <w:tcPr>
            <w:tcW w:w="6634" w:type="dxa"/>
          </w:tcPr>
          <w:p w14:paraId="58A98321" w14:textId="5FFA4BA5" w:rsidR="00A42C57" w:rsidRPr="007E0B31" w:rsidRDefault="00A42C57" w:rsidP="00A42C5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A42C57" w:rsidRPr="007E0B31" w14:paraId="38E50172" w14:textId="77777777" w:rsidTr="747BA05C">
        <w:trPr>
          <w:cantSplit/>
        </w:trPr>
        <w:tc>
          <w:tcPr>
            <w:tcW w:w="2884" w:type="dxa"/>
          </w:tcPr>
          <w:p w14:paraId="17AD8CFF" w14:textId="77777777" w:rsidR="00A42C57" w:rsidRPr="007E0B31" w:rsidRDefault="00A42C57" w:rsidP="00A42C57">
            <w:pPr>
              <w:pStyle w:val="Arial11Bold"/>
              <w:rPr>
                <w:rFonts w:cs="Arial"/>
              </w:rPr>
            </w:pPr>
            <w:r w:rsidRPr="007E0B31">
              <w:rPr>
                <w:rFonts w:cs="Arial"/>
              </w:rPr>
              <w:t>Modification</w:t>
            </w:r>
          </w:p>
        </w:tc>
        <w:tc>
          <w:tcPr>
            <w:tcW w:w="6634" w:type="dxa"/>
          </w:tcPr>
          <w:p w14:paraId="7806D34C" w14:textId="2A977A01" w:rsidR="00A42C57" w:rsidRPr="007E0B31" w:rsidRDefault="00A42C57" w:rsidP="00A42C57">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A42C57" w:rsidRPr="007E0B31" w14:paraId="4CD29C19" w14:textId="77777777" w:rsidTr="747BA05C">
        <w:trPr>
          <w:cantSplit/>
        </w:trPr>
        <w:tc>
          <w:tcPr>
            <w:tcW w:w="2884" w:type="dxa"/>
          </w:tcPr>
          <w:p w14:paraId="44754F8D" w14:textId="77777777" w:rsidR="00A42C57" w:rsidRPr="007E0B31" w:rsidRDefault="00A42C57" w:rsidP="00A42C57">
            <w:pPr>
              <w:pStyle w:val="Arial11Bold"/>
              <w:rPr>
                <w:rFonts w:cs="Arial"/>
              </w:rPr>
            </w:pPr>
            <w:r w:rsidRPr="007E0B31">
              <w:rPr>
                <w:rFonts w:cs="Arial"/>
              </w:rPr>
              <w:t>Mothballed DC Connected Power Park Module</w:t>
            </w:r>
          </w:p>
        </w:tc>
        <w:tc>
          <w:tcPr>
            <w:tcW w:w="6634" w:type="dxa"/>
          </w:tcPr>
          <w:p w14:paraId="6379A598" w14:textId="77777777" w:rsidR="00A42C57" w:rsidRPr="007E0B31" w:rsidRDefault="00A42C57" w:rsidP="00A42C5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A42C57" w:rsidRPr="007E0B31" w14:paraId="28B4C911" w14:textId="77777777" w:rsidTr="747BA05C">
        <w:trPr>
          <w:cantSplit/>
        </w:trPr>
        <w:tc>
          <w:tcPr>
            <w:tcW w:w="2884" w:type="dxa"/>
          </w:tcPr>
          <w:p w14:paraId="46BB49CB" w14:textId="77777777" w:rsidR="00A42C57" w:rsidRPr="007E0B31" w:rsidRDefault="00A42C57" w:rsidP="00A42C5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A42C57" w:rsidRPr="007E0B31" w:rsidRDefault="00A42C57" w:rsidP="00A42C5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A42C57" w:rsidRPr="007E0B31" w14:paraId="05B71069" w14:textId="77777777" w:rsidTr="747BA05C">
        <w:trPr>
          <w:cantSplit/>
        </w:trPr>
        <w:tc>
          <w:tcPr>
            <w:tcW w:w="2884" w:type="dxa"/>
          </w:tcPr>
          <w:p w14:paraId="3A925164" w14:textId="77777777" w:rsidR="00A42C57" w:rsidRPr="007E0B31" w:rsidRDefault="00A42C57" w:rsidP="00A42C57">
            <w:pPr>
              <w:pStyle w:val="Arial11Bold"/>
              <w:rPr>
                <w:rFonts w:cs="Arial"/>
              </w:rPr>
            </w:pPr>
            <w:r w:rsidRPr="007E0B31">
              <w:rPr>
                <w:rFonts w:cs="Arial"/>
              </w:rPr>
              <w:t>Mothballed HVDC System</w:t>
            </w:r>
          </w:p>
        </w:tc>
        <w:tc>
          <w:tcPr>
            <w:tcW w:w="6634" w:type="dxa"/>
          </w:tcPr>
          <w:p w14:paraId="1A49365B" w14:textId="77777777" w:rsidR="00A42C57" w:rsidRPr="007E0B31" w:rsidRDefault="00A42C57" w:rsidP="00A42C5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A42C57" w:rsidRPr="007E0B31" w14:paraId="259A95B5" w14:textId="77777777" w:rsidTr="747BA05C">
        <w:trPr>
          <w:cantSplit/>
        </w:trPr>
        <w:tc>
          <w:tcPr>
            <w:tcW w:w="2884" w:type="dxa"/>
          </w:tcPr>
          <w:p w14:paraId="5AFD4D55" w14:textId="77777777" w:rsidR="00A42C57" w:rsidRPr="007E0B31" w:rsidRDefault="00A42C57" w:rsidP="00A42C57">
            <w:pPr>
              <w:pStyle w:val="Arial11Bold"/>
              <w:rPr>
                <w:rFonts w:cs="Arial"/>
              </w:rPr>
            </w:pPr>
            <w:r w:rsidRPr="007E0B31">
              <w:rPr>
                <w:rFonts w:cs="Arial"/>
              </w:rPr>
              <w:t xml:space="preserve">Mothballed HVDC Converter </w:t>
            </w:r>
          </w:p>
        </w:tc>
        <w:tc>
          <w:tcPr>
            <w:tcW w:w="6634" w:type="dxa"/>
          </w:tcPr>
          <w:p w14:paraId="428C90C4" w14:textId="633A5BA8" w:rsidR="00A42C57" w:rsidRPr="007E0B31" w:rsidRDefault="00A42C57" w:rsidP="00A42C5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A42C57" w:rsidRPr="007E0B31" w14:paraId="72B47314" w14:textId="77777777" w:rsidTr="747BA05C">
        <w:trPr>
          <w:cantSplit/>
        </w:trPr>
        <w:tc>
          <w:tcPr>
            <w:tcW w:w="2884" w:type="dxa"/>
          </w:tcPr>
          <w:p w14:paraId="366E06D0" w14:textId="77777777" w:rsidR="00A42C57" w:rsidRPr="007E0B31" w:rsidRDefault="00A42C57" w:rsidP="00A42C57">
            <w:pPr>
              <w:pStyle w:val="Arial11Bold"/>
              <w:rPr>
                <w:rFonts w:cs="Arial"/>
              </w:rPr>
            </w:pPr>
            <w:r w:rsidRPr="007E0B31">
              <w:rPr>
                <w:rFonts w:cs="Arial"/>
              </w:rPr>
              <w:t>Mothballed Generating Unit</w:t>
            </w:r>
          </w:p>
        </w:tc>
        <w:tc>
          <w:tcPr>
            <w:tcW w:w="6634" w:type="dxa"/>
          </w:tcPr>
          <w:p w14:paraId="36082D09" w14:textId="77777777" w:rsidR="00A42C57" w:rsidRPr="007E0B31" w:rsidRDefault="00A42C57" w:rsidP="00A42C5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A42C57" w:rsidRPr="007E0B31" w14:paraId="1EAD346D" w14:textId="77777777" w:rsidTr="747BA05C">
        <w:trPr>
          <w:cantSplit/>
        </w:trPr>
        <w:tc>
          <w:tcPr>
            <w:tcW w:w="2884" w:type="dxa"/>
          </w:tcPr>
          <w:p w14:paraId="0FAFCB0B" w14:textId="77777777" w:rsidR="00A42C57" w:rsidRPr="007E0B31" w:rsidRDefault="00A42C57" w:rsidP="00A42C57">
            <w:pPr>
              <w:pStyle w:val="Arial11Bold"/>
              <w:rPr>
                <w:rFonts w:cs="Arial"/>
              </w:rPr>
            </w:pPr>
            <w:r w:rsidRPr="007E0B31">
              <w:rPr>
                <w:rFonts w:cs="Arial"/>
              </w:rPr>
              <w:t>Mothballed Power Generating Module</w:t>
            </w:r>
          </w:p>
        </w:tc>
        <w:tc>
          <w:tcPr>
            <w:tcW w:w="6634" w:type="dxa"/>
          </w:tcPr>
          <w:p w14:paraId="660D1360"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A42C57" w:rsidRPr="007E0B31" w14:paraId="16C4C365" w14:textId="77777777" w:rsidTr="747BA05C">
        <w:trPr>
          <w:cantSplit/>
        </w:trPr>
        <w:tc>
          <w:tcPr>
            <w:tcW w:w="2884" w:type="dxa"/>
          </w:tcPr>
          <w:p w14:paraId="75C0F84F" w14:textId="77777777" w:rsidR="00A42C57" w:rsidRPr="007E0B31" w:rsidRDefault="00A42C57" w:rsidP="00A42C57">
            <w:pPr>
              <w:pStyle w:val="Arial11Bold"/>
              <w:rPr>
                <w:rFonts w:cs="Arial"/>
              </w:rPr>
            </w:pPr>
            <w:r w:rsidRPr="007E0B31">
              <w:rPr>
                <w:rFonts w:cs="Arial"/>
              </w:rPr>
              <w:t>Mothballed Power Park Module</w:t>
            </w:r>
          </w:p>
        </w:tc>
        <w:tc>
          <w:tcPr>
            <w:tcW w:w="6634" w:type="dxa"/>
          </w:tcPr>
          <w:p w14:paraId="0702F02E" w14:textId="77777777" w:rsidR="00A42C57" w:rsidRPr="007E0B31" w:rsidRDefault="00A42C57" w:rsidP="00A42C5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A42C57" w:rsidRPr="007E0B31" w14:paraId="70E6978F" w14:textId="77777777" w:rsidTr="747BA05C">
        <w:trPr>
          <w:cantSplit/>
        </w:trPr>
        <w:tc>
          <w:tcPr>
            <w:tcW w:w="2884" w:type="dxa"/>
          </w:tcPr>
          <w:p w14:paraId="1588B364" w14:textId="77777777" w:rsidR="00A42C57" w:rsidRPr="007E0B31" w:rsidRDefault="00A42C57" w:rsidP="00A42C57">
            <w:pPr>
              <w:pStyle w:val="Arial11Bold"/>
              <w:rPr>
                <w:rFonts w:cs="Arial"/>
              </w:rPr>
            </w:pPr>
            <w:r w:rsidRPr="007E0B31">
              <w:rPr>
                <w:rFonts w:cs="Arial"/>
              </w:rPr>
              <w:t>Multiple Point of Connection</w:t>
            </w:r>
          </w:p>
        </w:tc>
        <w:tc>
          <w:tcPr>
            <w:tcW w:w="6634" w:type="dxa"/>
          </w:tcPr>
          <w:p w14:paraId="3856B18F" w14:textId="77777777" w:rsidR="00A42C57" w:rsidRPr="007E0B31" w:rsidRDefault="00A42C57" w:rsidP="00A42C5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A42C57" w:rsidRPr="007E0B31" w14:paraId="121449C6" w14:textId="77777777" w:rsidTr="747BA05C">
        <w:trPr>
          <w:cantSplit/>
        </w:trPr>
        <w:tc>
          <w:tcPr>
            <w:tcW w:w="2884" w:type="dxa"/>
          </w:tcPr>
          <w:p w14:paraId="3F92EF01" w14:textId="472B5B92" w:rsidR="00A42C57" w:rsidRPr="007E0B31" w:rsidRDefault="00A42C57" w:rsidP="00A42C57">
            <w:pPr>
              <w:pStyle w:val="Arial11Bold"/>
              <w:rPr>
                <w:rFonts w:cs="Arial"/>
              </w:rPr>
            </w:pPr>
            <w:r>
              <w:rPr>
                <w:rFonts w:cs="Arial"/>
              </w:rPr>
              <w:t>MSID</w:t>
            </w:r>
          </w:p>
        </w:tc>
        <w:tc>
          <w:tcPr>
            <w:tcW w:w="6634" w:type="dxa"/>
          </w:tcPr>
          <w:p w14:paraId="02E7CF9C" w14:textId="66BD8694" w:rsidR="00A42C57" w:rsidRPr="007E0B31" w:rsidRDefault="00A42C57" w:rsidP="00A42C5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A42C57" w:rsidRPr="007E0B31" w14:paraId="270F25D3" w14:textId="77777777" w:rsidTr="747BA05C">
        <w:trPr>
          <w:cantSplit/>
        </w:trPr>
        <w:tc>
          <w:tcPr>
            <w:tcW w:w="2884" w:type="dxa"/>
          </w:tcPr>
          <w:p w14:paraId="59513645" w14:textId="77777777" w:rsidR="00A42C57" w:rsidRPr="007E0B31" w:rsidRDefault="00A42C57" w:rsidP="00A42C57">
            <w:pPr>
              <w:pStyle w:val="Arial11Bold"/>
              <w:rPr>
                <w:rFonts w:cs="Arial"/>
              </w:rPr>
            </w:pPr>
            <w:r w:rsidRPr="007E0B31">
              <w:rPr>
                <w:rFonts w:cs="Arial"/>
              </w:rPr>
              <w:lastRenderedPageBreak/>
              <w:t>National Demand</w:t>
            </w:r>
          </w:p>
        </w:tc>
        <w:tc>
          <w:tcPr>
            <w:tcW w:w="6634" w:type="dxa"/>
          </w:tcPr>
          <w:p w14:paraId="1B9BCF82" w14:textId="77777777" w:rsidR="00A42C57" w:rsidRPr="007E0B31" w:rsidRDefault="00A42C57" w:rsidP="00A42C5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A42C57" w:rsidRPr="007E0B31" w:rsidRDefault="00A42C57" w:rsidP="00A42C5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A42C57" w:rsidRPr="007E0B31" w:rsidRDefault="00A42C57" w:rsidP="00A42C5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A42C57" w:rsidRPr="007E0B31" w:rsidRDefault="00A42C57" w:rsidP="00A42C57">
            <w:pPr>
              <w:pStyle w:val="TableArial11"/>
              <w:ind w:left="567" w:hanging="567"/>
              <w:rPr>
                <w:rFonts w:cs="Arial"/>
              </w:rPr>
            </w:pPr>
            <w:proofErr w:type="gramStart"/>
            <w:r w:rsidRPr="007E0B31">
              <w:rPr>
                <w:rFonts w:cs="Arial"/>
              </w:rPr>
              <w:t>minus:-</w:t>
            </w:r>
            <w:proofErr w:type="gramEnd"/>
          </w:p>
          <w:p w14:paraId="20CE4D0F" w14:textId="099874B8"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A42C57" w:rsidRPr="007E0B31" w:rsidRDefault="00A42C57" w:rsidP="00A42C57">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A42C57" w:rsidRPr="007E0B31" w14:paraId="004C280C" w14:textId="77777777" w:rsidTr="747BA05C">
        <w:trPr>
          <w:cantSplit/>
        </w:trPr>
        <w:tc>
          <w:tcPr>
            <w:tcW w:w="2884" w:type="dxa"/>
          </w:tcPr>
          <w:p w14:paraId="0B2AD2B7" w14:textId="77777777" w:rsidR="00A42C57" w:rsidRPr="007E0B31" w:rsidRDefault="00A42C57" w:rsidP="00A42C57">
            <w:pPr>
              <w:pStyle w:val="Arial11Bold"/>
              <w:rPr>
                <w:rFonts w:cs="Arial"/>
              </w:rPr>
            </w:pPr>
            <w:r w:rsidRPr="007E0B31">
              <w:rPr>
                <w:rFonts w:cs="Arial"/>
              </w:rPr>
              <w:t>National Electricity Transmission System</w:t>
            </w:r>
          </w:p>
        </w:tc>
        <w:tc>
          <w:tcPr>
            <w:tcW w:w="6634" w:type="dxa"/>
          </w:tcPr>
          <w:p w14:paraId="04E27FC4" w14:textId="77777777" w:rsidR="00A42C57" w:rsidRPr="007E0B31" w:rsidRDefault="00A42C57" w:rsidP="00A42C5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A42C57" w:rsidRPr="007E0B31" w14:paraId="76C1171A" w14:textId="77777777" w:rsidTr="747BA05C">
        <w:trPr>
          <w:cantSplit/>
        </w:trPr>
        <w:tc>
          <w:tcPr>
            <w:tcW w:w="2884" w:type="dxa"/>
          </w:tcPr>
          <w:p w14:paraId="04A8FD6D" w14:textId="77777777" w:rsidR="00A42C57" w:rsidRPr="007E0B31" w:rsidRDefault="00A42C57" w:rsidP="00A42C57">
            <w:pPr>
              <w:pStyle w:val="Arial11Bold"/>
              <w:rPr>
                <w:rFonts w:cs="Arial"/>
              </w:rPr>
            </w:pPr>
            <w:r w:rsidRPr="007E0B31">
              <w:rPr>
                <w:rFonts w:cs="Arial"/>
              </w:rPr>
              <w:t>National Electricity Transmission System Demand</w:t>
            </w:r>
          </w:p>
        </w:tc>
        <w:tc>
          <w:tcPr>
            <w:tcW w:w="6634" w:type="dxa"/>
          </w:tcPr>
          <w:p w14:paraId="620EE064" w14:textId="77777777" w:rsidR="00A42C57" w:rsidRPr="007E0B31" w:rsidRDefault="00A42C57" w:rsidP="00A42C5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A42C57" w:rsidRPr="007E0B31" w:rsidRDefault="00A42C57" w:rsidP="00A42C5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A42C57" w:rsidRPr="007E0B31" w:rsidRDefault="00A42C57" w:rsidP="00A42C57">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A42C57" w:rsidRPr="007E0B31" w:rsidRDefault="00A42C57" w:rsidP="00A42C5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A42C57" w:rsidRPr="007E0B31" w14:paraId="74597BE5" w14:textId="77777777" w:rsidTr="747BA05C">
        <w:trPr>
          <w:cantSplit/>
        </w:trPr>
        <w:tc>
          <w:tcPr>
            <w:tcW w:w="2884" w:type="dxa"/>
          </w:tcPr>
          <w:p w14:paraId="68A046F0" w14:textId="77777777" w:rsidR="00A42C57" w:rsidRPr="007E0B31" w:rsidRDefault="00A42C57" w:rsidP="00A42C57">
            <w:pPr>
              <w:pStyle w:val="Arial11Bold"/>
              <w:rPr>
                <w:rFonts w:cs="Arial"/>
              </w:rPr>
            </w:pPr>
            <w:r w:rsidRPr="007E0B31">
              <w:rPr>
                <w:rFonts w:cs="Arial"/>
              </w:rPr>
              <w:t xml:space="preserve">National Electricity Transmission System Losses </w:t>
            </w:r>
          </w:p>
        </w:tc>
        <w:tc>
          <w:tcPr>
            <w:tcW w:w="6634" w:type="dxa"/>
          </w:tcPr>
          <w:p w14:paraId="67CE6730" w14:textId="77777777" w:rsidR="00A42C57" w:rsidRPr="007E0B31" w:rsidRDefault="00A42C57" w:rsidP="00A42C5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42C57" w:rsidRPr="007E0B31" w14:paraId="48376211" w14:textId="77777777" w:rsidTr="747BA05C">
        <w:trPr>
          <w:cantSplit/>
        </w:trPr>
        <w:tc>
          <w:tcPr>
            <w:tcW w:w="2884" w:type="dxa"/>
          </w:tcPr>
          <w:p w14:paraId="27F2E9C4" w14:textId="77777777" w:rsidR="00A42C57" w:rsidRPr="007E0B31" w:rsidDel="00E0556C" w:rsidRDefault="00A42C57" w:rsidP="00A42C57">
            <w:pPr>
              <w:pStyle w:val="Arial11Bold"/>
              <w:rPr>
                <w:rFonts w:cs="Arial"/>
              </w:rPr>
            </w:pPr>
            <w:r w:rsidRPr="007E0B31">
              <w:rPr>
                <w:rFonts w:cs="Arial"/>
              </w:rPr>
              <w:t>National Electricity Transmission System Operator Area</w:t>
            </w:r>
          </w:p>
        </w:tc>
        <w:tc>
          <w:tcPr>
            <w:tcW w:w="6634" w:type="dxa"/>
          </w:tcPr>
          <w:p w14:paraId="2CFEDB7F" w14:textId="10304099" w:rsidR="00A42C57" w:rsidRPr="007E0B31" w:rsidRDefault="00A42C57" w:rsidP="00A42C57">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A42C57" w:rsidRPr="007E0B31" w14:paraId="55416822" w14:textId="77777777" w:rsidTr="747BA05C">
        <w:trPr>
          <w:cantSplit/>
        </w:trPr>
        <w:tc>
          <w:tcPr>
            <w:tcW w:w="2884" w:type="dxa"/>
          </w:tcPr>
          <w:p w14:paraId="0FB9F23B" w14:textId="77777777" w:rsidR="00A42C57" w:rsidRPr="007E0B31" w:rsidRDefault="00A42C57" w:rsidP="00A42C57">
            <w:pPr>
              <w:pStyle w:val="Arial11Bold"/>
              <w:rPr>
                <w:rFonts w:cs="Arial"/>
              </w:rPr>
            </w:pPr>
            <w:r w:rsidRPr="007E0B31">
              <w:rPr>
                <w:rFonts w:cs="Arial"/>
              </w:rPr>
              <w:t>National Electricity Transmission System Study Network Data File</w:t>
            </w:r>
          </w:p>
        </w:tc>
        <w:tc>
          <w:tcPr>
            <w:tcW w:w="6634" w:type="dxa"/>
          </w:tcPr>
          <w:p w14:paraId="6B8E82EB" w14:textId="1125D6F8" w:rsidR="00A42C57" w:rsidRPr="007E0B31" w:rsidRDefault="00A42C57" w:rsidP="00A42C5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A42C57" w:rsidRPr="007E0B31" w14:paraId="59CB3966" w14:textId="77777777" w:rsidTr="747BA05C">
        <w:trPr>
          <w:cantSplit/>
        </w:trPr>
        <w:tc>
          <w:tcPr>
            <w:tcW w:w="2884" w:type="dxa"/>
          </w:tcPr>
          <w:p w14:paraId="4944B672" w14:textId="77777777" w:rsidR="00A42C57" w:rsidRPr="007E0B31" w:rsidRDefault="00A42C57" w:rsidP="00A42C57">
            <w:pPr>
              <w:pStyle w:val="Arial11Bold"/>
              <w:rPr>
                <w:rFonts w:cs="Arial"/>
              </w:rPr>
            </w:pPr>
            <w:r w:rsidRPr="007E0B31">
              <w:rPr>
                <w:rFonts w:cs="Arial"/>
              </w:rPr>
              <w:t>National Electricity Transmission System Warning</w:t>
            </w:r>
          </w:p>
        </w:tc>
        <w:tc>
          <w:tcPr>
            <w:tcW w:w="6634" w:type="dxa"/>
          </w:tcPr>
          <w:p w14:paraId="6C1801F0" w14:textId="3FBAE0F4" w:rsidR="00A42C57" w:rsidRPr="007E0B31" w:rsidRDefault="00A42C57" w:rsidP="00A42C5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A42C57" w:rsidRPr="007E0B31" w:rsidRDefault="00A42C57" w:rsidP="00A42C5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A42C57" w:rsidRPr="007E0B31" w:rsidRDefault="00A42C57" w:rsidP="00A42C57">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A42C57" w:rsidRPr="007E0B31" w:rsidRDefault="00A42C57" w:rsidP="00A42C5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A42C57" w:rsidRPr="007E0B31" w:rsidRDefault="00A42C57" w:rsidP="00A42C5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A42C57" w:rsidRPr="007E0B31" w14:paraId="01E8D3C9" w14:textId="77777777" w:rsidTr="747BA05C">
        <w:trPr>
          <w:cantSplit/>
        </w:trPr>
        <w:tc>
          <w:tcPr>
            <w:tcW w:w="2884" w:type="dxa"/>
          </w:tcPr>
          <w:p w14:paraId="6465F3EA" w14:textId="77777777" w:rsidR="00A42C57" w:rsidRPr="007E0B31" w:rsidRDefault="00A42C57" w:rsidP="00A42C57">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A42C57" w:rsidRPr="007E0B31" w14:paraId="5619AA14" w14:textId="77777777" w:rsidTr="747BA05C">
        <w:trPr>
          <w:cantSplit/>
        </w:trPr>
        <w:tc>
          <w:tcPr>
            <w:tcW w:w="2884" w:type="dxa"/>
          </w:tcPr>
          <w:p w14:paraId="32EB5FAD" w14:textId="77777777" w:rsidR="00A42C57" w:rsidRPr="007E0B31" w:rsidRDefault="00A42C57" w:rsidP="00A42C5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A42C57" w:rsidRPr="007E0B31" w:rsidRDefault="00A42C57" w:rsidP="00A42C5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A42C57" w:rsidRPr="00333F56" w14:paraId="63F60E1D" w14:textId="77777777" w:rsidTr="747BA05C">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A42C57" w:rsidRPr="00333F56" w:rsidRDefault="00A42C57" w:rsidP="00A42C5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A42C57" w:rsidRPr="00333F56" w:rsidRDefault="00A42C57" w:rsidP="00A42C5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A42C57" w:rsidRPr="007E0B31" w14:paraId="799F5D77" w14:textId="77777777" w:rsidTr="747BA05C">
        <w:trPr>
          <w:cantSplit/>
        </w:trPr>
        <w:tc>
          <w:tcPr>
            <w:tcW w:w="2884" w:type="dxa"/>
          </w:tcPr>
          <w:p w14:paraId="77FD5C8F" w14:textId="77777777" w:rsidR="00A42C57" w:rsidRPr="007E0B31" w:rsidRDefault="00A42C57" w:rsidP="00A42C5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A42C57" w:rsidRPr="005C32A6" w14:paraId="11604B47" w14:textId="77777777" w:rsidTr="747BA05C">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A42C57" w:rsidRPr="005C32A6" w:rsidRDefault="00A42C57" w:rsidP="00A42C5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A42C57" w:rsidRPr="005C32A6" w:rsidRDefault="00A42C57" w:rsidP="00A42C5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A42C57" w:rsidRPr="007E0B31" w14:paraId="363916FF" w14:textId="77777777" w:rsidTr="747BA05C">
        <w:trPr>
          <w:cantSplit/>
        </w:trPr>
        <w:tc>
          <w:tcPr>
            <w:tcW w:w="2884" w:type="dxa"/>
          </w:tcPr>
          <w:p w14:paraId="79FD6F69" w14:textId="291AFEB3" w:rsidR="00A42C57" w:rsidRPr="00F82697" w:rsidRDefault="00A42C57" w:rsidP="00A42C5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A42C57" w:rsidRPr="007E0B31" w:rsidRDefault="00A42C57" w:rsidP="00A42C5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A42C57" w:rsidRPr="007E0B31" w:rsidRDefault="00A42C57" w:rsidP="00A42C5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A42C57" w:rsidRPr="007E0B31" w14:paraId="54897286" w14:textId="77777777" w:rsidTr="747BA05C">
        <w:trPr>
          <w:cantSplit/>
        </w:trPr>
        <w:tc>
          <w:tcPr>
            <w:tcW w:w="2884" w:type="dxa"/>
          </w:tcPr>
          <w:p w14:paraId="319EB794" w14:textId="77777777" w:rsidR="00A42C57" w:rsidRPr="007E0B31" w:rsidRDefault="00A42C57" w:rsidP="00A42C5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A42C57" w:rsidRPr="007E0B31" w:rsidRDefault="00A42C57" w:rsidP="00A42C5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A42C57" w:rsidRPr="007E0B31" w14:paraId="41B7C8BE" w14:textId="77777777" w:rsidTr="747BA05C">
        <w:trPr>
          <w:cantSplit/>
        </w:trPr>
        <w:tc>
          <w:tcPr>
            <w:tcW w:w="2884" w:type="dxa"/>
          </w:tcPr>
          <w:p w14:paraId="6202E479" w14:textId="7629FE16" w:rsidR="00A42C57" w:rsidRPr="007E0B31" w:rsidRDefault="00A42C57" w:rsidP="00A42C5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A42C57" w:rsidRPr="007E0B31" w:rsidRDefault="00A42C57" w:rsidP="00A42C5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A42C57" w:rsidRPr="007E0B31" w14:paraId="063EB174" w14:textId="77777777" w:rsidTr="747BA05C">
        <w:trPr>
          <w:cantSplit/>
        </w:trPr>
        <w:tc>
          <w:tcPr>
            <w:tcW w:w="2884" w:type="dxa"/>
          </w:tcPr>
          <w:p w14:paraId="37FB682E" w14:textId="77777777" w:rsidR="00A42C57" w:rsidRPr="007E0B31" w:rsidRDefault="00A42C57" w:rsidP="00A42C57">
            <w:pPr>
              <w:pStyle w:val="Arial11Bold"/>
              <w:rPr>
                <w:rFonts w:cs="Arial"/>
              </w:rPr>
            </w:pPr>
            <w:r w:rsidRPr="007E0B31">
              <w:rPr>
                <w:rFonts w:cs="Arial"/>
              </w:rPr>
              <w:t>Network Data</w:t>
            </w:r>
          </w:p>
        </w:tc>
        <w:tc>
          <w:tcPr>
            <w:tcW w:w="6634" w:type="dxa"/>
          </w:tcPr>
          <w:p w14:paraId="42D87CF6" w14:textId="57380595" w:rsidR="00A42C57" w:rsidRPr="007E0B31" w:rsidRDefault="00A42C57" w:rsidP="00A42C5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12DF8" w:rsidRPr="007E0B31" w14:paraId="5CCE23CF" w14:textId="77777777" w:rsidTr="747BA05C">
        <w:trPr>
          <w:cantSplit/>
        </w:trPr>
        <w:tc>
          <w:tcPr>
            <w:tcW w:w="2884" w:type="dxa"/>
          </w:tcPr>
          <w:p w14:paraId="32A9362E" w14:textId="66E2C1A5" w:rsidR="00012DF8" w:rsidRPr="00012DF8" w:rsidRDefault="00012DF8" w:rsidP="00012DF8">
            <w:pPr>
              <w:pStyle w:val="Arial11Bold"/>
              <w:rPr>
                <w:rFonts w:cs="Arial"/>
              </w:rPr>
            </w:pPr>
            <w:r w:rsidRPr="002510FF">
              <w:rPr>
                <w:rFonts w:cs="Arial"/>
              </w:rPr>
              <w:lastRenderedPageBreak/>
              <w:t>Network Frequency Perturbation Plot</w:t>
            </w:r>
          </w:p>
        </w:tc>
        <w:tc>
          <w:tcPr>
            <w:tcW w:w="6634" w:type="dxa"/>
          </w:tcPr>
          <w:p w14:paraId="242BB7C1" w14:textId="77777777" w:rsidR="00012DF8" w:rsidRPr="002510FF" w:rsidRDefault="00012DF8" w:rsidP="00012DF8">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12DF8" w:rsidRPr="002510FF" w:rsidRDefault="00012DF8" w:rsidP="00012DF8">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12DF8" w:rsidRPr="002510FF" w:rsidRDefault="00012DF8" w:rsidP="00012DF8">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sidR="000D22B4">
              <w:rPr>
                <w:rFonts w:cs="Arial"/>
                <w:b/>
                <w:bCs/>
              </w:rPr>
              <w:t>Active</w:t>
            </w:r>
            <w:r w:rsidRPr="002510FF">
              <w:rPr>
                <w:rFonts w:cs="Arial"/>
                <w:b/>
                <w:bCs/>
              </w:rPr>
              <w:t xml:space="preserve"> Power</w:t>
            </w:r>
            <w:r w:rsidRPr="002510FF">
              <w:rPr>
                <w:rFonts w:cs="Arial"/>
              </w:rPr>
              <w:t>.</w:t>
            </w:r>
          </w:p>
          <w:p w14:paraId="209059B4" w14:textId="33260ECC" w:rsidR="00012DF8" w:rsidRPr="00012DF8" w:rsidRDefault="00012DF8" w:rsidP="00012DF8">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747BA05C">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827D48" w:rsidRPr="007E0B31" w14:paraId="50F13394" w14:textId="77777777" w:rsidTr="747BA05C">
        <w:trPr>
          <w:cantSplit/>
        </w:trPr>
        <w:tc>
          <w:tcPr>
            <w:tcW w:w="2884" w:type="dxa"/>
          </w:tcPr>
          <w:p w14:paraId="2E2A5894" w14:textId="77777777" w:rsidR="00827D48" w:rsidRPr="007E0B31" w:rsidRDefault="00827D48" w:rsidP="00827D48">
            <w:pPr>
              <w:pStyle w:val="Arial11Bold"/>
              <w:rPr>
                <w:rFonts w:cs="Arial"/>
              </w:rPr>
            </w:pPr>
            <w:r w:rsidRPr="007E0B31">
              <w:rPr>
                <w:rFonts w:cs="Arial"/>
              </w:rPr>
              <w:t>Network Operator</w:t>
            </w:r>
          </w:p>
        </w:tc>
        <w:tc>
          <w:tcPr>
            <w:tcW w:w="6634" w:type="dxa"/>
          </w:tcPr>
          <w:p w14:paraId="2994EA67" w14:textId="77777777" w:rsidR="00827D48" w:rsidRPr="007E0B31" w:rsidRDefault="00827D48" w:rsidP="00827D48">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827D48" w:rsidRPr="007E0B31" w14:paraId="7261B1B3" w14:textId="77777777" w:rsidTr="747BA05C">
        <w:trPr>
          <w:cantSplit/>
        </w:trPr>
        <w:tc>
          <w:tcPr>
            <w:tcW w:w="2884" w:type="dxa"/>
          </w:tcPr>
          <w:p w14:paraId="6140C6D1" w14:textId="78E67F2C" w:rsidR="00827D48" w:rsidRPr="00803955" w:rsidRDefault="00827D48" w:rsidP="00827D48">
            <w:pPr>
              <w:pStyle w:val="Arial11Bold"/>
              <w:rPr>
                <w:rFonts w:cs="Arial"/>
              </w:rPr>
            </w:pPr>
            <w:r w:rsidRPr="00803955">
              <w:rPr>
                <w:rFonts w:cs="Arial"/>
              </w:rPr>
              <w:t>NGET</w:t>
            </w:r>
          </w:p>
        </w:tc>
        <w:tc>
          <w:tcPr>
            <w:tcW w:w="6634" w:type="dxa"/>
          </w:tcPr>
          <w:p w14:paraId="0D182575" w14:textId="7BBDF97A" w:rsidR="00827D48" w:rsidRPr="007E0B31" w:rsidRDefault="00827D48" w:rsidP="00827D48">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827D48" w:rsidRPr="007E0B31" w14:paraId="604B5261" w14:textId="77777777" w:rsidTr="747BA05C">
        <w:trPr>
          <w:cantSplit/>
        </w:trPr>
        <w:tc>
          <w:tcPr>
            <w:tcW w:w="2884" w:type="dxa"/>
          </w:tcPr>
          <w:p w14:paraId="2623F54E" w14:textId="01991352" w:rsidR="00827D48" w:rsidRPr="00D0602D" w:rsidRDefault="00827D48" w:rsidP="00827D48">
            <w:pPr>
              <w:pStyle w:val="Arial11Bold"/>
              <w:rPr>
                <w:rFonts w:cs="Arial"/>
              </w:rPr>
            </w:pPr>
            <w:r w:rsidRPr="002510FF">
              <w:rPr>
                <w:rFonts w:cs="Arial"/>
              </w:rPr>
              <w:t>Nichols Chart</w:t>
            </w:r>
          </w:p>
        </w:tc>
        <w:tc>
          <w:tcPr>
            <w:tcW w:w="6634" w:type="dxa"/>
          </w:tcPr>
          <w:p w14:paraId="4C86893A" w14:textId="422AF3BB" w:rsidR="00827D48" w:rsidRPr="00D0602D" w:rsidRDefault="00827D48" w:rsidP="00827D48">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827D48" w:rsidRPr="007E0B31" w14:paraId="7E70E3CF" w14:textId="77777777" w:rsidTr="747BA05C">
        <w:trPr>
          <w:cantSplit/>
        </w:trPr>
        <w:tc>
          <w:tcPr>
            <w:tcW w:w="2884" w:type="dxa"/>
          </w:tcPr>
          <w:p w14:paraId="5C3F33DF" w14:textId="77777777" w:rsidR="00827D48" w:rsidRPr="007E0B31" w:rsidRDefault="00827D48" w:rsidP="00827D48">
            <w:pPr>
              <w:pStyle w:val="Arial11Bold"/>
              <w:rPr>
                <w:rFonts w:cs="Arial"/>
              </w:rPr>
            </w:pPr>
            <w:r w:rsidRPr="007E0B31">
              <w:rPr>
                <w:rFonts w:cs="Arial"/>
              </w:rPr>
              <w:t>No-Load Field Voltage</w:t>
            </w:r>
          </w:p>
        </w:tc>
        <w:tc>
          <w:tcPr>
            <w:tcW w:w="6634" w:type="dxa"/>
          </w:tcPr>
          <w:p w14:paraId="7FB5D9C9" w14:textId="77777777"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827D48" w:rsidRPr="007E0B31" w14:paraId="31E3CC2E" w14:textId="77777777" w:rsidTr="747BA05C">
        <w:trPr>
          <w:cantSplit/>
        </w:trPr>
        <w:tc>
          <w:tcPr>
            <w:tcW w:w="2884" w:type="dxa"/>
          </w:tcPr>
          <w:p w14:paraId="4BE07CB3" w14:textId="77777777" w:rsidR="00827D48" w:rsidRPr="007E0B31" w:rsidRDefault="00827D48" w:rsidP="00827D48">
            <w:pPr>
              <w:pStyle w:val="Arial11Bold"/>
              <w:rPr>
                <w:rFonts w:cs="Arial"/>
              </w:rPr>
            </w:pPr>
            <w:r w:rsidRPr="007E0B31">
              <w:rPr>
                <w:rFonts w:cs="Arial"/>
              </w:rPr>
              <w:t>No System Connection</w:t>
            </w:r>
          </w:p>
        </w:tc>
        <w:tc>
          <w:tcPr>
            <w:tcW w:w="6634" w:type="dxa"/>
          </w:tcPr>
          <w:p w14:paraId="7E1CCCA5" w14:textId="77777777" w:rsidR="00827D48" w:rsidRPr="007E0B31" w:rsidRDefault="00827D48" w:rsidP="00827D48">
            <w:pPr>
              <w:pStyle w:val="TableArial11"/>
              <w:rPr>
                <w:rFonts w:cs="Arial"/>
              </w:rPr>
            </w:pPr>
            <w:r w:rsidRPr="007E0B31">
              <w:rPr>
                <w:rFonts w:cs="Arial"/>
              </w:rPr>
              <w:t>As defined in OC8A.1.6.2 and OC8B.1.7.2</w:t>
            </w:r>
            <w:r>
              <w:rPr>
                <w:rFonts w:cs="Arial"/>
              </w:rPr>
              <w:t>.</w:t>
            </w:r>
          </w:p>
        </w:tc>
      </w:tr>
      <w:tr w:rsidR="00827D48" w:rsidRPr="007E0B31" w14:paraId="19692180" w14:textId="77777777" w:rsidTr="747BA05C">
        <w:trPr>
          <w:cantSplit/>
        </w:trPr>
        <w:tc>
          <w:tcPr>
            <w:tcW w:w="2884" w:type="dxa"/>
          </w:tcPr>
          <w:p w14:paraId="7BE22D98" w14:textId="3A2FC6EB" w:rsidR="00827D48" w:rsidRPr="00BC445E" w:rsidRDefault="00827D48" w:rsidP="00827D48">
            <w:pPr>
              <w:pStyle w:val="Arial11Bold"/>
              <w:rPr>
                <w:rFonts w:cs="Arial"/>
              </w:rPr>
            </w:pPr>
            <w:r w:rsidRPr="002510FF">
              <w:rPr>
                <w:rFonts w:cs="Arial"/>
              </w:rPr>
              <w:t>Non-CUSC Party</w:t>
            </w:r>
          </w:p>
        </w:tc>
        <w:tc>
          <w:tcPr>
            <w:tcW w:w="6634" w:type="dxa"/>
          </w:tcPr>
          <w:p w14:paraId="2EFC201F" w14:textId="55EEFEE9" w:rsidR="00827D48" w:rsidRPr="00BC445E" w:rsidRDefault="00827D48" w:rsidP="00827D48">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827D48" w:rsidRPr="007E0B31" w14:paraId="1B3105BA" w14:textId="77777777" w:rsidTr="747BA05C">
        <w:trPr>
          <w:cantSplit/>
        </w:trPr>
        <w:tc>
          <w:tcPr>
            <w:tcW w:w="2884" w:type="dxa"/>
          </w:tcPr>
          <w:p w14:paraId="2932CD89" w14:textId="77777777" w:rsidR="00827D48" w:rsidRPr="00DB341C" w:rsidRDefault="00827D48" w:rsidP="00827D48">
            <w:pPr>
              <w:pStyle w:val="Arial11Bold"/>
              <w:rPr>
                <w:rFonts w:cs="Arial"/>
              </w:rPr>
            </w:pPr>
            <w:r w:rsidRPr="00DB341C">
              <w:rPr>
                <w:rFonts w:cs="Arial"/>
              </w:rPr>
              <w:t>Non-Synchronous Electricity Storage Module</w:t>
            </w:r>
          </w:p>
          <w:p w14:paraId="1DED6A82" w14:textId="77777777" w:rsidR="00827D48" w:rsidRPr="00DD7E1A" w:rsidRDefault="00827D48" w:rsidP="00827D48">
            <w:pPr>
              <w:pStyle w:val="Arial11Bold"/>
              <w:rPr>
                <w:rFonts w:cs="Arial"/>
                <w:szCs w:val="22"/>
              </w:rPr>
            </w:pPr>
          </w:p>
        </w:tc>
        <w:tc>
          <w:tcPr>
            <w:tcW w:w="6634" w:type="dxa"/>
          </w:tcPr>
          <w:p w14:paraId="381BBD11" w14:textId="03B1FEAF" w:rsidR="00827D48" w:rsidRPr="00DD7E1A" w:rsidRDefault="00827D48" w:rsidP="00827D48">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827D48" w:rsidRPr="007E0B31" w14:paraId="59C66FC2" w14:textId="77777777" w:rsidTr="747BA05C">
        <w:trPr>
          <w:cantSplit/>
        </w:trPr>
        <w:tc>
          <w:tcPr>
            <w:tcW w:w="2884" w:type="dxa"/>
          </w:tcPr>
          <w:p w14:paraId="42528E88" w14:textId="2432B8B1" w:rsidR="00827D48" w:rsidRPr="00DD7E1A" w:rsidRDefault="00827D48" w:rsidP="00827D48">
            <w:pPr>
              <w:pStyle w:val="Arial11Bold"/>
              <w:rPr>
                <w:rFonts w:cs="Arial"/>
              </w:rPr>
            </w:pPr>
            <w:r w:rsidRPr="00DD7E1A">
              <w:rPr>
                <w:rFonts w:cs="Arial"/>
                <w:szCs w:val="22"/>
              </w:rPr>
              <w:t>Notification of User’s Intention to Operate</w:t>
            </w:r>
          </w:p>
        </w:tc>
        <w:tc>
          <w:tcPr>
            <w:tcW w:w="6634" w:type="dxa"/>
          </w:tcPr>
          <w:p w14:paraId="7432BE96" w14:textId="11A89A65" w:rsidR="00827D48" w:rsidRPr="00DD7E1A" w:rsidRDefault="00827D48" w:rsidP="00827D48">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827D48" w:rsidRPr="007E0B31" w14:paraId="31537B23" w14:textId="77777777" w:rsidTr="747BA05C">
        <w:trPr>
          <w:cantSplit/>
        </w:trPr>
        <w:tc>
          <w:tcPr>
            <w:tcW w:w="2884" w:type="dxa"/>
          </w:tcPr>
          <w:p w14:paraId="0B1CCC78" w14:textId="77777777" w:rsidR="00827D48" w:rsidRPr="007E0B31" w:rsidRDefault="00827D48" w:rsidP="00827D48">
            <w:pPr>
              <w:pStyle w:val="Arial11Bold"/>
              <w:rPr>
                <w:rFonts w:cs="Arial"/>
              </w:rPr>
            </w:pPr>
            <w:bookmarkStart w:id="44" w:name="_DV_C45"/>
            <w:r w:rsidRPr="007E0B31">
              <w:rPr>
                <w:rFonts w:cs="Arial"/>
              </w:rPr>
              <w:lastRenderedPageBreak/>
              <w:t>Notification of User’s Intention to Synchronise</w:t>
            </w:r>
            <w:bookmarkEnd w:id="44"/>
          </w:p>
        </w:tc>
        <w:tc>
          <w:tcPr>
            <w:tcW w:w="6634" w:type="dxa"/>
          </w:tcPr>
          <w:p w14:paraId="6ADCBD35" w14:textId="0DA3F6C9" w:rsidR="00827D48" w:rsidRPr="007E0B31" w:rsidRDefault="00827D48" w:rsidP="00827D48">
            <w:pPr>
              <w:pStyle w:val="TableArial11"/>
              <w:rPr>
                <w:rFonts w:cs="Arial"/>
              </w:rPr>
            </w:pPr>
            <w:bookmarkStart w:id="4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5"/>
          </w:p>
        </w:tc>
      </w:tr>
      <w:tr w:rsidR="00827D48" w:rsidRPr="007E0B31" w14:paraId="6F3AAFE1" w14:textId="77777777" w:rsidTr="747BA05C">
        <w:trPr>
          <w:cantSplit/>
        </w:trPr>
        <w:tc>
          <w:tcPr>
            <w:tcW w:w="2884" w:type="dxa"/>
          </w:tcPr>
          <w:p w14:paraId="03F8CDD9" w14:textId="77777777" w:rsidR="00827D48" w:rsidRPr="00DD7E1A" w:rsidRDefault="00827D48" w:rsidP="00827D48">
            <w:pPr>
              <w:pStyle w:val="Arial11Bold"/>
              <w:rPr>
                <w:rFonts w:cs="Arial"/>
                <w:szCs w:val="22"/>
              </w:rPr>
            </w:pPr>
            <w:r w:rsidRPr="00B11B83">
              <w:t xml:space="preserve">Non-Controllable Electricity Storage Equipment </w:t>
            </w:r>
          </w:p>
        </w:tc>
        <w:tc>
          <w:tcPr>
            <w:tcW w:w="6634" w:type="dxa"/>
          </w:tcPr>
          <w:p w14:paraId="7AFDA1F2" w14:textId="77777777" w:rsidR="00827D48" w:rsidRPr="00DD7E1A" w:rsidRDefault="00827D48" w:rsidP="00827D48">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827D48" w:rsidRPr="007E0B31" w14:paraId="6BE07DD9" w14:textId="77777777" w:rsidTr="747BA05C">
        <w:trPr>
          <w:cantSplit/>
        </w:trPr>
        <w:tc>
          <w:tcPr>
            <w:tcW w:w="2884" w:type="dxa"/>
          </w:tcPr>
          <w:p w14:paraId="768646E5" w14:textId="36D40080" w:rsidR="00827D48" w:rsidRPr="00DD7E1A" w:rsidRDefault="00827D48" w:rsidP="00827D48">
            <w:pPr>
              <w:pStyle w:val="Arial11Bold"/>
              <w:rPr>
                <w:rFonts w:cs="Arial"/>
              </w:rPr>
            </w:pPr>
            <w:r w:rsidRPr="00DD7E1A">
              <w:rPr>
                <w:rFonts w:cs="Arial"/>
                <w:szCs w:val="22"/>
              </w:rPr>
              <w:t>Non-Dynamic Frequency Response Service</w:t>
            </w:r>
          </w:p>
        </w:tc>
        <w:tc>
          <w:tcPr>
            <w:tcW w:w="6634" w:type="dxa"/>
          </w:tcPr>
          <w:p w14:paraId="185ABBBA" w14:textId="1A0ABCC4" w:rsidR="00827D48" w:rsidRPr="00DD7E1A" w:rsidRDefault="00827D48" w:rsidP="00827D48">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827D48" w:rsidRPr="007E0B31" w14:paraId="73951D04" w14:textId="77777777" w:rsidTr="747BA05C">
        <w:trPr>
          <w:cantSplit/>
        </w:trPr>
        <w:tc>
          <w:tcPr>
            <w:tcW w:w="2884" w:type="dxa"/>
          </w:tcPr>
          <w:p w14:paraId="6AA7C24E" w14:textId="77777777" w:rsidR="00827D48" w:rsidRPr="007E0B31" w:rsidRDefault="00827D48" w:rsidP="00827D48">
            <w:pPr>
              <w:pStyle w:val="Arial11Bold"/>
              <w:rPr>
                <w:rFonts w:cs="Arial"/>
              </w:rPr>
            </w:pPr>
            <w:r w:rsidRPr="007E0B31">
              <w:rPr>
                <w:rFonts w:cs="Arial"/>
              </w:rPr>
              <w:t>Non-Embedded Customer</w:t>
            </w:r>
          </w:p>
        </w:tc>
        <w:tc>
          <w:tcPr>
            <w:tcW w:w="6634" w:type="dxa"/>
          </w:tcPr>
          <w:p w14:paraId="40D62D50" w14:textId="77777777" w:rsidR="00827D48" w:rsidRPr="007E0B31" w:rsidRDefault="00827D48" w:rsidP="00827D48">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827D48" w:rsidRPr="007E0B31" w14:paraId="74A5AC4F" w14:textId="77777777" w:rsidTr="747BA05C">
        <w:trPr>
          <w:cantSplit/>
        </w:trPr>
        <w:tc>
          <w:tcPr>
            <w:tcW w:w="2884" w:type="dxa"/>
          </w:tcPr>
          <w:p w14:paraId="397A4B64" w14:textId="77777777" w:rsidR="00827D48" w:rsidRPr="007E0B31" w:rsidRDefault="00827D48" w:rsidP="00827D48">
            <w:pPr>
              <w:pStyle w:val="Arial11Bold"/>
              <w:rPr>
                <w:rFonts w:cs="Arial"/>
              </w:rPr>
            </w:pPr>
            <w:r w:rsidRPr="00B61F80">
              <w:t>Non-Synchronous Electricity Storage Module</w:t>
            </w:r>
          </w:p>
        </w:tc>
        <w:tc>
          <w:tcPr>
            <w:tcW w:w="6634" w:type="dxa"/>
          </w:tcPr>
          <w:p w14:paraId="23AB1086" w14:textId="77777777" w:rsidR="00827D48" w:rsidRPr="007E0B31" w:rsidRDefault="00827D48" w:rsidP="00827D48">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827D48" w:rsidRPr="007E0B31" w14:paraId="3C739ACC" w14:textId="77777777" w:rsidTr="747BA05C">
        <w:trPr>
          <w:cantSplit/>
        </w:trPr>
        <w:tc>
          <w:tcPr>
            <w:tcW w:w="2884" w:type="dxa"/>
          </w:tcPr>
          <w:p w14:paraId="12D0456B" w14:textId="77777777" w:rsidR="00827D48" w:rsidRPr="007E0B31" w:rsidRDefault="00827D48" w:rsidP="00827D48">
            <w:pPr>
              <w:pStyle w:val="Arial11Bold"/>
              <w:rPr>
                <w:rFonts w:cs="Arial"/>
              </w:rPr>
            </w:pPr>
            <w:r>
              <w:t>Non-Synchronous Electricity Storage Unit</w:t>
            </w:r>
          </w:p>
        </w:tc>
        <w:tc>
          <w:tcPr>
            <w:tcW w:w="6634" w:type="dxa"/>
          </w:tcPr>
          <w:p w14:paraId="5B03D0F1" w14:textId="77777777" w:rsidR="00827D48" w:rsidRPr="007E0B31" w:rsidRDefault="00827D48" w:rsidP="00827D48">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827D48" w:rsidRPr="007E0B31" w14:paraId="35CF6FC2" w14:textId="77777777" w:rsidTr="747BA05C">
        <w:trPr>
          <w:cantSplit/>
        </w:trPr>
        <w:tc>
          <w:tcPr>
            <w:tcW w:w="2884" w:type="dxa"/>
          </w:tcPr>
          <w:p w14:paraId="3A87232E" w14:textId="77777777" w:rsidR="00827D48" w:rsidRPr="007E0B31" w:rsidRDefault="00827D48" w:rsidP="00827D48">
            <w:pPr>
              <w:pStyle w:val="Arial11Bold"/>
              <w:rPr>
                <w:rFonts w:cs="Arial"/>
              </w:rPr>
            </w:pPr>
            <w:r w:rsidRPr="007E0B31">
              <w:rPr>
                <w:rFonts w:cs="Arial"/>
              </w:rPr>
              <w:t>Non-Synchronous Generating Unit</w:t>
            </w:r>
          </w:p>
        </w:tc>
        <w:tc>
          <w:tcPr>
            <w:tcW w:w="6634" w:type="dxa"/>
          </w:tcPr>
          <w:p w14:paraId="6D5D77F2" w14:textId="77777777" w:rsidR="00827D48" w:rsidRPr="007E0B31" w:rsidRDefault="00827D48" w:rsidP="00827D48">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827D48" w:rsidRPr="007E0B31" w14:paraId="64B4C18C" w14:textId="77777777" w:rsidTr="747BA05C">
        <w:trPr>
          <w:cantSplit/>
        </w:trPr>
        <w:tc>
          <w:tcPr>
            <w:tcW w:w="2884" w:type="dxa"/>
          </w:tcPr>
          <w:p w14:paraId="71FF2E3B" w14:textId="77777777" w:rsidR="00827D48" w:rsidRPr="007E0B31" w:rsidRDefault="00827D48" w:rsidP="00827D48">
            <w:pPr>
              <w:pStyle w:val="Arial11Bold"/>
              <w:rPr>
                <w:rFonts w:cs="Arial"/>
              </w:rPr>
            </w:pPr>
            <w:r w:rsidRPr="007E0B31">
              <w:rPr>
                <w:rFonts w:cs="Arial"/>
              </w:rPr>
              <w:t>Normal CCGT Module</w:t>
            </w:r>
          </w:p>
        </w:tc>
        <w:tc>
          <w:tcPr>
            <w:tcW w:w="6634" w:type="dxa"/>
          </w:tcPr>
          <w:p w14:paraId="659D7595" w14:textId="77777777" w:rsidR="00827D48" w:rsidRPr="007E0B31" w:rsidRDefault="00827D48" w:rsidP="00827D48">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827D48" w:rsidRPr="007E0B31" w14:paraId="7EBC18BA" w14:textId="77777777" w:rsidTr="747BA05C">
        <w:trPr>
          <w:cantSplit/>
        </w:trPr>
        <w:tc>
          <w:tcPr>
            <w:tcW w:w="2884" w:type="dxa"/>
          </w:tcPr>
          <w:p w14:paraId="057211B2" w14:textId="77777777" w:rsidR="00827D48" w:rsidRPr="007E0B31" w:rsidRDefault="00827D48" w:rsidP="00827D48">
            <w:pPr>
              <w:pStyle w:val="Arial11Bold"/>
              <w:rPr>
                <w:rFonts w:cs="Arial"/>
              </w:rPr>
            </w:pPr>
            <w:r w:rsidRPr="007E0B31">
              <w:rPr>
                <w:rFonts w:cs="Arial"/>
              </w:rPr>
              <w:t>Novel Unit</w:t>
            </w:r>
          </w:p>
        </w:tc>
        <w:tc>
          <w:tcPr>
            <w:tcW w:w="6634" w:type="dxa"/>
          </w:tcPr>
          <w:p w14:paraId="041D9A7B" w14:textId="77777777" w:rsidR="00827D48" w:rsidRPr="007E0B31" w:rsidRDefault="00827D48" w:rsidP="00827D48">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827D48" w:rsidRPr="007E0B31" w14:paraId="1296A4A5" w14:textId="77777777" w:rsidTr="747BA05C">
        <w:trPr>
          <w:cantSplit/>
        </w:trPr>
        <w:tc>
          <w:tcPr>
            <w:tcW w:w="2884" w:type="dxa"/>
          </w:tcPr>
          <w:p w14:paraId="110D92AE" w14:textId="77777777" w:rsidR="00827D48" w:rsidRPr="007E0B31" w:rsidRDefault="00827D48" w:rsidP="00827D48">
            <w:pPr>
              <w:pStyle w:val="Arial11Bold"/>
              <w:rPr>
                <w:rFonts w:cs="Arial"/>
              </w:rPr>
            </w:pPr>
            <w:r w:rsidRPr="007E0B31">
              <w:rPr>
                <w:rFonts w:cs="Arial"/>
              </w:rPr>
              <w:t>OC9 De-synchronised Island Procedure</w:t>
            </w:r>
          </w:p>
        </w:tc>
        <w:tc>
          <w:tcPr>
            <w:tcW w:w="6634" w:type="dxa"/>
          </w:tcPr>
          <w:p w14:paraId="50C0E178" w14:textId="77777777" w:rsidR="00827D48" w:rsidRPr="007E0B31" w:rsidRDefault="00827D48" w:rsidP="00827D48">
            <w:pPr>
              <w:pStyle w:val="TableArial11"/>
              <w:rPr>
                <w:rFonts w:cs="Arial"/>
                <w:b/>
                <w:u w:val="single"/>
              </w:rPr>
            </w:pPr>
            <w:r w:rsidRPr="007E0B31">
              <w:rPr>
                <w:rFonts w:cs="Arial"/>
              </w:rPr>
              <w:t>Has the meaning set out in OC9.5.4.</w:t>
            </w:r>
          </w:p>
        </w:tc>
      </w:tr>
      <w:tr w:rsidR="00827D48" w:rsidRPr="007E0B31" w14:paraId="5C71F10A" w14:textId="77777777" w:rsidTr="747BA05C">
        <w:trPr>
          <w:cantSplit/>
        </w:trPr>
        <w:tc>
          <w:tcPr>
            <w:tcW w:w="2884" w:type="dxa"/>
          </w:tcPr>
          <w:p w14:paraId="3836FE92" w14:textId="77777777" w:rsidR="00827D48" w:rsidRPr="007E0B31" w:rsidRDefault="00827D48" w:rsidP="00827D48">
            <w:pPr>
              <w:pStyle w:val="Arial11Bold"/>
              <w:rPr>
                <w:rFonts w:cs="Arial"/>
              </w:rPr>
            </w:pPr>
            <w:r w:rsidRPr="007E0B31">
              <w:rPr>
                <w:rFonts w:cs="Arial"/>
              </w:rPr>
              <w:t>Offshore</w:t>
            </w:r>
          </w:p>
        </w:tc>
        <w:tc>
          <w:tcPr>
            <w:tcW w:w="6634" w:type="dxa"/>
          </w:tcPr>
          <w:p w14:paraId="30D0FC75" w14:textId="77777777" w:rsidR="00827D48" w:rsidRPr="007E0B31" w:rsidRDefault="00827D48" w:rsidP="00827D48">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827D48" w:rsidRPr="007E0B31" w14:paraId="2FDEEA9F" w14:textId="77777777" w:rsidTr="747BA05C">
        <w:trPr>
          <w:cantSplit/>
        </w:trPr>
        <w:tc>
          <w:tcPr>
            <w:tcW w:w="2884" w:type="dxa"/>
          </w:tcPr>
          <w:p w14:paraId="1A38F2FD" w14:textId="77777777" w:rsidR="00827D48" w:rsidRPr="007E0B31" w:rsidRDefault="00827D48" w:rsidP="00827D48">
            <w:pPr>
              <w:pStyle w:val="Arial11Bold"/>
              <w:rPr>
                <w:rFonts w:cs="Arial"/>
                <w:highlight w:val="yellow"/>
              </w:rPr>
            </w:pPr>
            <w:r w:rsidRPr="007E0B31">
              <w:rPr>
                <w:rFonts w:cs="Arial"/>
              </w:rPr>
              <w:t>Offshore DC Converter</w:t>
            </w:r>
          </w:p>
        </w:tc>
        <w:tc>
          <w:tcPr>
            <w:tcW w:w="6634" w:type="dxa"/>
          </w:tcPr>
          <w:p w14:paraId="15CE8C09"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27D48" w:rsidRPr="007E0B31" w14:paraId="073DD467" w14:textId="77777777" w:rsidTr="747BA05C">
        <w:trPr>
          <w:cantSplit/>
        </w:trPr>
        <w:tc>
          <w:tcPr>
            <w:tcW w:w="2884" w:type="dxa"/>
          </w:tcPr>
          <w:p w14:paraId="15DB95D4" w14:textId="77777777" w:rsidR="00827D48" w:rsidRPr="007E0B31" w:rsidRDefault="00827D48" w:rsidP="00827D48">
            <w:pPr>
              <w:pStyle w:val="Arial11Bold"/>
              <w:rPr>
                <w:rFonts w:cs="Arial"/>
                <w:highlight w:val="yellow"/>
              </w:rPr>
            </w:pPr>
            <w:r w:rsidRPr="007E0B31">
              <w:rPr>
                <w:rFonts w:cs="Arial"/>
              </w:rPr>
              <w:t>Offshore HVDC Converter</w:t>
            </w:r>
          </w:p>
        </w:tc>
        <w:tc>
          <w:tcPr>
            <w:tcW w:w="6634" w:type="dxa"/>
          </w:tcPr>
          <w:p w14:paraId="240FA51B" w14:textId="77777777" w:rsidR="00827D48" w:rsidRPr="007E0B31" w:rsidRDefault="00827D48" w:rsidP="00827D48">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827D48" w:rsidRPr="007E0B31" w14:paraId="19F4B6C3" w14:textId="77777777" w:rsidTr="747BA05C">
        <w:trPr>
          <w:cantSplit/>
        </w:trPr>
        <w:tc>
          <w:tcPr>
            <w:tcW w:w="2884" w:type="dxa"/>
          </w:tcPr>
          <w:p w14:paraId="6A0A33DB" w14:textId="77777777" w:rsidR="00827D48" w:rsidRPr="007E0B31" w:rsidRDefault="00827D48" w:rsidP="00827D48">
            <w:pPr>
              <w:pStyle w:val="Arial11Bold"/>
              <w:rPr>
                <w:rFonts w:cs="Arial"/>
              </w:rPr>
            </w:pPr>
            <w:r w:rsidRPr="007E0B31">
              <w:rPr>
                <w:rFonts w:cs="Arial"/>
              </w:rPr>
              <w:lastRenderedPageBreak/>
              <w:t>Offshore Development Information Statement</w:t>
            </w:r>
          </w:p>
        </w:tc>
        <w:tc>
          <w:tcPr>
            <w:tcW w:w="6634" w:type="dxa"/>
          </w:tcPr>
          <w:p w14:paraId="24743A7E" w14:textId="7F19CF94" w:rsidR="00827D48" w:rsidRPr="007E0B31" w:rsidRDefault="00827D48" w:rsidP="00827D48">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827D48" w:rsidRPr="007E0B31" w14:paraId="7F1359D2" w14:textId="77777777" w:rsidTr="747BA05C">
        <w:trPr>
          <w:cantSplit/>
        </w:trPr>
        <w:tc>
          <w:tcPr>
            <w:tcW w:w="2884" w:type="dxa"/>
          </w:tcPr>
          <w:p w14:paraId="5C141926" w14:textId="77777777" w:rsidR="00827D48" w:rsidRPr="007E0B31" w:rsidRDefault="00827D48" w:rsidP="00827D48">
            <w:pPr>
              <w:pStyle w:val="Arial11Bold"/>
              <w:rPr>
                <w:rFonts w:cs="Arial"/>
              </w:rPr>
            </w:pPr>
            <w:r w:rsidRPr="007E0B31">
              <w:rPr>
                <w:rFonts w:cs="Arial"/>
              </w:rPr>
              <w:t>Offshore Generating Unit</w:t>
            </w:r>
          </w:p>
        </w:tc>
        <w:tc>
          <w:tcPr>
            <w:tcW w:w="6634" w:type="dxa"/>
          </w:tcPr>
          <w:p w14:paraId="0A15BD7F" w14:textId="7F54D471" w:rsidR="00827D48" w:rsidRPr="007E0B31" w:rsidRDefault="00827D48" w:rsidP="00827D48">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827D48" w:rsidRPr="007E0B31" w14:paraId="099E0414" w14:textId="77777777" w:rsidTr="747BA05C">
        <w:trPr>
          <w:cantSplit/>
        </w:trPr>
        <w:tc>
          <w:tcPr>
            <w:tcW w:w="2884" w:type="dxa"/>
          </w:tcPr>
          <w:p w14:paraId="2469BF55" w14:textId="77777777" w:rsidR="00827D48" w:rsidRPr="007E0B31" w:rsidRDefault="00827D48" w:rsidP="00827D48">
            <w:pPr>
              <w:pStyle w:val="Arial11Bold"/>
              <w:rPr>
                <w:rFonts w:cs="Arial"/>
              </w:rPr>
            </w:pPr>
            <w:r w:rsidRPr="007E0B31">
              <w:rPr>
                <w:rFonts w:cs="Arial"/>
              </w:rPr>
              <w:t>Offshore Grid Entry Point</w:t>
            </w:r>
          </w:p>
        </w:tc>
        <w:tc>
          <w:tcPr>
            <w:tcW w:w="6634" w:type="dxa"/>
          </w:tcPr>
          <w:p w14:paraId="07DDE50B" w14:textId="77777777" w:rsidR="00827D48" w:rsidRPr="007E0B31" w:rsidRDefault="00827D48" w:rsidP="00827D48">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827D48" w:rsidRPr="007E0B31" w14:paraId="664F02B9" w14:textId="77777777" w:rsidTr="747BA05C">
        <w:trPr>
          <w:cantSplit/>
        </w:trPr>
        <w:tc>
          <w:tcPr>
            <w:tcW w:w="2884" w:type="dxa"/>
          </w:tcPr>
          <w:p w14:paraId="0E0F222D" w14:textId="77777777" w:rsidR="00827D48" w:rsidRPr="007E0B31" w:rsidRDefault="00827D48" w:rsidP="00827D48">
            <w:pPr>
              <w:pStyle w:val="Arial11Bold"/>
              <w:rPr>
                <w:rFonts w:cs="Arial"/>
              </w:rPr>
            </w:pPr>
            <w:r w:rsidRPr="007E0B31">
              <w:rPr>
                <w:rFonts w:cs="Arial"/>
              </w:rPr>
              <w:t>Offshore Non-Synchronous Generating Unit</w:t>
            </w:r>
          </w:p>
        </w:tc>
        <w:tc>
          <w:tcPr>
            <w:tcW w:w="6634" w:type="dxa"/>
          </w:tcPr>
          <w:p w14:paraId="759EC095" w14:textId="12A9D85E" w:rsidR="00827D48" w:rsidRPr="007E0B31" w:rsidRDefault="00827D48" w:rsidP="00827D48">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827D48" w:rsidRPr="007E0B31" w14:paraId="549C699C" w14:textId="77777777" w:rsidTr="747BA05C">
        <w:trPr>
          <w:cantSplit/>
        </w:trPr>
        <w:tc>
          <w:tcPr>
            <w:tcW w:w="2884" w:type="dxa"/>
          </w:tcPr>
          <w:p w14:paraId="002850F2" w14:textId="77777777" w:rsidR="00827D48" w:rsidRPr="007E0B31" w:rsidRDefault="00827D48" w:rsidP="00827D48">
            <w:pPr>
              <w:pStyle w:val="Arial11Bold"/>
              <w:rPr>
                <w:rFonts w:cs="Arial"/>
              </w:rPr>
            </w:pPr>
            <w:r w:rsidRPr="007E0B31">
              <w:rPr>
                <w:rFonts w:cs="Arial"/>
              </w:rPr>
              <w:t>Offshore Platform</w:t>
            </w:r>
          </w:p>
        </w:tc>
        <w:tc>
          <w:tcPr>
            <w:tcW w:w="6634" w:type="dxa"/>
          </w:tcPr>
          <w:p w14:paraId="25B6104F" w14:textId="77777777" w:rsidR="00827D48" w:rsidRPr="007E0B31" w:rsidRDefault="00827D48" w:rsidP="00827D48">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827D48" w:rsidRPr="007E0B31" w14:paraId="76D5DA50" w14:textId="77777777" w:rsidTr="747BA05C">
        <w:trPr>
          <w:cantSplit/>
        </w:trPr>
        <w:tc>
          <w:tcPr>
            <w:tcW w:w="2884" w:type="dxa"/>
          </w:tcPr>
          <w:p w14:paraId="0F8C75C5" w14:textId="77777777" w:rsidR="00827D48" w:rsidRPr="007E0B31" w:rsidRDefault="00827D48" w:rsidP="00827D48">
            <w:pPr>
              <w:pStyle w:val="Arial11Bold"/>
              <w:rPr>
                <w:rFonts w:cs="Arial"/>
              </w:rPr>
            </w:pPr>
            <w:r w:rsidRPr="007E0B31">
              <w:rPr>
                <w:rFonts w:cs="Arial"/>
              </w:rPr>
              <w:t>Offshore Power Park Module</w:t>
            </w:r>
          </w:p>
        </w:tc>
        <w:tc>
          <w:tcPr>
            <w:tcW w:w="6634" w:type="dxa"/>
          </w:tcPr>
          <w:p w14:paraId="1A8EAFDB" w14:textId="77777777" w:rsidR="00827D48" w:rsidRPr="007E0B31" w:rsidRDefault="00827D48" w:rsidP="00827D48">
            <w:pPr>
              <w:pStyle w:val="TableArial11"/>
              <w:rPr>
                <w:rFonts w:cs="Arial"/>
              </w:rPr>
            </w:pPr>
            <w:bookmarkStart w:id="4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6"/>
          </w:p>
        </w:tc>
      </w:tr>
      <w:tr w:rsidR="00827D48" w:rsidRPr="007E0B31" w14:paraId="3532A847" w14:textId="77777777" w:rsidTr="747BA05C">
        <w:trPr>
          <w:cantSplit/>
        </w:trPr>
        <w:tc>
          <w:tcPr>
            <w:tcW w:w="2884" w:type="dxa"/>
          </w:tcPr>
          <w:p w14:paraId="05251472" w14:textId="77777777" w:rsidR="00827D48" w:rsidRPr="007E0B31" w:rsidRDefault="00827D48" w:rsidP="00827D48">
            <w:pPr>
              <w:pStyle w:val="Arial11Bold"/>
              <w:rPr>
                <w:rFonts w:cs="Arial"/>
              </w:rPr>
            </w:pPr>
            <w:r w:rsidRPr="007E0B31">
              <w:rPr>
                <w:rFonts w:cs="Arial"/>
              </w:rPr>
              <w:t>Offshore Power Park String</w:t>
            </w:r>
          </w:p>
        </w:tc>
        <w:tc>
          <w:tcPr>
            <w:tcW w:w="6634" w:type="dxa"/>
          </w:tcPr>
          <w:p w14:paraId="7A8E03BF" w14:textId="4A4B8989" w:rsidR="00827D48" w:rsidRPr="007E0B31" w:rsidRDefault="00827D48" w:rsidP="00827D48">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827D48" w:rsidRPr="007E0B31" w14:paraId="1B55EDF9" w14:textId="77777777" w:rsidTr="747BA05C">
        <w:trPr>
          <w:cantSplit/>
        </w:trPr>
        <w:tc>
          <w:tcPr>
            <w:tcW w:w="2884" w:type="dxa"/>
          </w:tcPr>
          <w:p w14:paraId="736E893A" w14:textId="77777777" w:rsidR="00827D48" w:rsidRPr="007E0B31" w:rsidRDefault="00827D48" w:rsidP="00827D48">
            <w:pPr>
              <w:pStyle w:val="Arial11Bold"/>
              <w:rPr>
                <w:rFonts w:cs="Arial"/>
              </w:rPr>
            </w:pPr>
            <w:r w:rsidRPr="007E0B31">
              <w:rPr>
                <w:rFonts w:cs="Arial"/>
              </w:rPr>
              <w:lastRenderedPageBreak/>
              <w:t>Offshore Synchronous Generating Unit</w:t>
            </w:r>
          </w:p>
        </w:tc>
        <w:tc>
          <w:tcPr>
            <w:tcW w:w="6634" w:type="dxa"/>
          </w:tcPr>
          <w:p w14:paraId="72936350" w14:textId="1BEFFF2B" w:rsidR="00827D48" w:rsidRPr="007E0B31" w:rsidRDefault="00827D48" w:rsidP="00827D48">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27D48" w:rsidRPr="007E0B31" w14:paraId="62F839C9" w14:textId="77777777" w:rsidTr="747BA05C">
        <w:trPr>
          <w:cantSplit/>
        </w:trPr>
        <w:tc>
          <w:tcPr>
            <w:tcW w:w="2884" w:type="dxa"/>
          </w:tcPr>
          <w:p w14:paraId="4A973150" w14:textId="77777777" w:rsidR="00827D48" w:rsidRPr="007E0B31" w:rsidRDefault="00827D48" w:rsidP="00827D48">
            <w:pPr>
              <w:pStyle w:val="Arial11Bold"/>
              <w:spacing w:before="0"/>
              <w:rPr>
                <w:rFonts w:cs="Arial"/>
              </w:rPr>
            </w:pPr>
            <w:r w:rsidRPr="007E0B31">
              <w:rPr>
                <w:rFonts w:cs="Arial"/>
              </w:rPr>
              <w:t>Offshore Synchronous Power Generating Module</w:t>
            </w:r>
          </w:p>
        </w:tc>
        <w:tc>
          <w:tcPr>
            <w:tcW w:w="6634" w:type="dxa"/>
          </w:tcPr>
          <w:p w14:paraId="3E6A84C6" w14:textId="77777777" w:rsidR="00827D48" w:rsidRDefault="00827D48" w:rsidP="00827D48">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827D48" w:rsidRPr="007E0B31" w:rsidDel="004B6FBB" w:rsidRDefault="00827D48" w:rsidP="00827D48">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827D48" w:rsidRPr="007E0B31" w14:paraId="2A9A58D2" w14:textId="77777777" w:rsidTr="747BA05C">
        <w:trPr>
          <w:cantSplit/>
        </w:trPr>
        <w:tc>
          <w:tcPr>
            <w:tcW w:w="2884" w:type="dxa"/>
          </w:tcPr>
          <w:p w14:paraId="67CDBB6B" w14:textId="77777777" w:rsidR="00827D48" w:rsidRPr="007E0B31" w:rsidRDefault="00827D48" w:rsidP="00827D48">
            <w:pPr>
              <w:pStyle w:val="Arial11Bold"/>
              <w:rPr>
                <w:rFonts w:cs="Arial"/>
              </w:rPr>
            </w:pPr>
            <w:r w:rsidRPr="007E0B31">
              <w:rPr>
                <w:rFonts w:cs="Arial"/>
              </w:rPr>
              <w:t>Offshore Tender Process</w:t>
            </w:r>
          </w:p>
        </w:tc>
        <w:tc>
          <w:tcPr>
            <w:tcW w:w="6634" w:type="dxa"/>
          </w:tcPr>
          <w:p w14:paraId="5A9BEB2F" w14:textId="77777777" w:rsidR="00827D48" w:rsidRPr="007E0B31" w:rsidRDefault="00827D48" w:rsidP="00827D48">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827D48" w:rsidRPr="007E0B31" w14:paraId="3A48C7BE" w14:textId="77777777" w:rsidTr="747BA05C">
        <w:trPr>
          <w:cantSplit/>
        </w:trPr>
        <w:tc>
          <w:tcPr>
            <w:tcW w:w="2884" w:type="dxa"/>
          </w:tcPr>
          <w:p w14:paraId="7E4E3598" w14:textId="77777777" w:rsidR="00827D48" w:rsidRPr="007E0B31" w:rsidRDefault="00827D48" w:rsidP="00827D48">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827D48" w:rsidRPr="007E0B31" w:rsidRDefault="00827D48" w:rsidP="00827D48">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827D48" w:rsidRPr="007E0B31" w14:paraId="10413532" w14:textId="77777777" w:rsidTr="747BA05C">
        <w:trPr>
          <w:cantSplit/>
        </w:trPr>
        <w:tc>
          <w:tcPr>
            <w:tcW w:w="2884" w:type="dxa"/>
          </w:tcPr>
          <w:p w14:paraId="15239EB1" w14:textId="77777777" w:rsidR="00827D48" w:rsidRPr="007E0B31" w:rsidRDefault="00827D48" w:rsidP="00827D48">
            <w:pPr>
              <w:pStyle w:val="Arial11Bold"/>
              <w:rPr>
                <w:rFonts w:cs="Arial"/>
              </w:rPr>
            </w:pPr>
            <w:r w:rsidRPr="007E0B31">
              <w:rPr>
                <w:rFonts w:cs="Arial"/>
              </w:rPr>
              <w:t>Offshore Transmission Licensee</w:t>
            </w:r>
          </w:p>
        </w:tc>
        <w:tc>
          <w:tcPr>
            <w:tcW w:w="6634" w:type="dxa"/>
          </w:tcPr>
          <w:p w14:paraId="128B978A" w14:textId="77777777" w:rsidR="00827D48" w:rsidRPr="007E0B31" w:rsidRDefault="00827D48" w:rsidP="00827D48">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827D48" w:rsidRPr="007E0B31" w14:paraId="1CDE4693" w14:textId="77777777" w:rsidTr="747BA05C">
        <w:trPr>
          <w:cantSplit/>
        </w:trPr>
        <w:tc>
          <w:tcPr>
            <w:tcW w:w="2884" w:type="dxa"/>
          </w:tcPr>
          <w:p w14:paraId="30A26B26" w14:textId="77777777" w:rsidR="00827D48" w:rsidRPr="007E0B31" w:rsidRDefault="00827D48" w:rsidP="00827D48">
            <w:pPr>
              <w:pStyle w:val="Arial11Bold"/>
              <w:rPr>
                <w:rFonts w:cs="Arial"/>
                <w:highlight w:val="yellow"/>
              </w:rPr>
            </w:pPr>
            <w:r w:rsidRPr="007E0B31">
              <w:rPr>
                <w:rFonts w:cs="Arial"/>
              </w:rPr>
              <w:t>Offshore Transmission System</w:t>
            </w:r>
          </w:p>
        </w:tc>
        <w:tc>
          <w:tcPr>
            <w:tcW w:w="6634" w:type="dxa"/>
          </w:tcPr>
          <w:p w14:paraId="61F55C2E" w14:textId="77777777" w:rsidR="00827D48" w:rsidRPr="007E0B31" w:rsidRDefault="00827D48" w:rsidP="00827D48">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827D48" w:rsidRPr="007E0B31" w14:paraId="77766430" w14:textId="77777777" w:rsidTr="747BA05C">
        <w:trPr>
          <w:cantSplit/>
        </w:trPr>
        <w:tc>
          <w:tcPr>
            <w:tcW w:w="2884" w:type="dxa"/>
          </w:tcPr>
          <w:p w14:paraId="16464488" w14:textId="77777777" w:rsidR="00827D48" w:rsidRPr="007E0B31" w:rsidRDefault="00827D48" w:rsidP="00827D48">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827D48" w:rsidRPr="007E0B31" w:rsidRDefault="00827D48" w:rsidP="00827D48">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827D48" w:rsidRPr="007E0B31" w14:paraId="47AC59A7" w14:textId="77777777" w:rsidTr="747BA05C">
        <w:trPr>
          <w:cantSplit/>
        </w:trPr>
        <w:tc>
          <w:tcPr>
            <w:tcW w:w="2884" w:type="dxa"/>
          </w:tcPr>
          <w:p w14:paraId="13EE6AD2" w14:textId="77777777" w:rsidR="00827D48" w:rsidRPr="007E0B31" w:rsidRDefault="00827D48" w:rsidP="00827D48">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827D48" w:rsidRPr="007E0B31" w:rsidRDefault="00827D48" w:rsidP="00827D48">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827D48" w:rsidRPr="007E0B31" w14:paraId="3C6964B2" w14:textId="77777777" w:rsidTr="747BA05C">
        <w:trPr>
          <w:cantSplit/>
        </w:trPr>
        <w:tc>
          <w:tcPr>
            <w:tcW w:w="2884" w:type="dxa"/>
          </w:tcPr>
          <w:p w14:paraId="39F8391B" w14:textId="77777777" w:rsidR="00827D48" w:rsidRPr="007E0B31" w:rsidRDefault="00827D48" w:rsidP="00827D48">
            <w:pPr>
              <w:pStyle w:val="Arial11Bold"/>
              <w:rPr>
                <w:rFonts w:cs="Arial"/>
                <w:highlight w:val="yellow"/>
              </w:rPr>
            </w:pPr>
            <w:r w:rsidRPr="007E0B31">
              <w:rPr>
                <w:rFonts w:cs="Arial"/>
              </w:rPr>
              <w:t>Offshore Waters</w:t>
            </w:r>
          </w:p>
        </w:tc>
        <w:tc>
          <w:tcPr>
            <w:tcW w:w="6634" w:type="dxa"/>
          </w:tcPr>
          <w:p w14:paraId="02B387B2" w14:textId="77777777" w:rsidR="00827D48" w:rsidRPr="007E0B31" w:rsidRDefault="00827D48" w:rsidP="00827D48">
            <w:pPr>
              <w:pStyle w:val="TableArial11"/>
              <w:rPr>
                <w:rFonts w:cs="Arial"/>
              </w:rPr>
            </w:pPr>
            <w:r w:rsidRPr="007E0B31">
              <w:rPr>
                <w:rFonts w:cs="Arial"/>
              </w:rPr>
              <w:t>Has the meaning given to “offshore waters” in Section 90(9) of the Energy Act 2004.</w:t>
            </w:r>
          </w:p>
        </w:tc>
      </w:tr>
      <w:tr w:rsidR="00827D48" w:rsidRPr="007E0B31" w14:paraId="466BFA2A" w14:textId="77777777" w:rsidTr="747BA05C">
        <w:trPr>
          <w:cantSplit/>
        </w:trPr>
        <w:tc>
          <w:tcPr>
            <w:tcW w:w="2884" w:type="dxa"/>
          </w:tcPr>
          <w:p w14:paraId="3248E0E0" w14:textId="77777777" w:rsidR="00827D48" w:rsidRPr="007E0B31" w:rsidRDefault="00827D48" w:rsidP="00827D48">
            <w:pPr>
              <w:pStyle w:val="Arial11Bold"/>
              <w:rPr>
                <w:rFonts w:cs="Arial"/>
              </w:rPr>
            </w:pPr>
            <w:r w:rsidRPr="007E0B31">
              <w:rPr>
                <w:rFonts w:cs="Arial"/>
              </w:rPr>
              <w:t>Offshore Works Assumptions</w:t>
            </w:r>
          </w:p>
        </w:tc>
        <w:tc>
          <w:tcPr>
            <w:tcW w:w="6634" w:type="dxa"/>
          </w:tcPr>
          <w:p w14:paraId="30E7C48C" w14:textId="77777777" w:rsidR="00827D48" w:rsidRPr="007E0B31" w:rsidRDefault="00827D48" w:rsidP="00827D48">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827D48" w:rsidRPr="007E0B31" w14:paraId="2CC977C3" w14:textId="77777777" w:rsidTr="747BA05C">
        <w:trPr>
          <w:cantSplit/>
        </w:trPr>
        <w:tc>
          <w:tcPr>
            <w:tcW w:w="2884" w:type="dxa"/>
          </w:tcPr>
          <w:p w14:paraId="3768E5CA" w14:textId="77777777" w:rsidR="00827D48" w:rsidRPr="007E0B31" w:rsidRDefault="00827D48" w:rsidP="00827D48">
            <w:pPr>
              <w:pStyle w:val="Arial11Bold"/>
              <w:rPr>
                <w:rFonts w:cs="Arial"/>
                <w:highlight w:val="yellow"/>
              </w:rPr>
            </w:pPr>
            <w:r w:rsidRPr="007E0B31">
              <w:rPr>
                <w:rFonts w:cs="Arial"/>
              </w:rPr>
              <w:t>Onshore</w:t>
            </w:r>
          </w:p>
        </w:tc>
        <w:tc>
          <w:tcPr>
            <w:tcW w:w="6634" w:type="dxa"/>
          </w:tcPr>
          <w:p w14:paraId="4E4449A1" w14:textId="77777777" w:rsidR="00827D48" w:rsidRPr="007E0B31" w:rsidRDefault="00827D48" w:rsidP="00827D48">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827D48" w:rsidRPr="007E0B31" w14:paraId="36B6B3C3" w14:textId="77777777" w:rsidTr="747BA05C">
        <w:trPr>
          <w:cantSplit/>
        </w:trPr>
        <w:tc>
          <w:tcPr>
            <w:tcW w:w="2884" w:type="dxa"/>
          </w:tcPr>
          <w:p w14:paraId="48043840" w14:textId="77777777" w:rsidR="00827D48" w:rsidRPr="007E0B31" w:rsidRDefault="00827D48" w:rsidP="00827D48">
            <w:pPr>
              <w:pStyle w:val="Arial11Bold"/>
              <w:rPr>
                <w:rFonts w:cs="Arial"/>
                <w:highlight w:val="yellow"/>
              </w:rPr>
            </w:pPr>
            <w:r w:rsidRPr="007E0B31">
              <w:rPr>
                <w:rFonts w:cs="Arial"/>
              </w:rPr>
              <w:lastRenderedPageBreak/>
              <w:t>Onshore DC Converter</w:t>
            </w:r>
          </w:p>
        </w:tc>
        <w:tc>
          <w:tcPr>
            <w:tcW w:w="6634" w:type="dxa"/>
          </w:tcPr>
          <w:p w14:paraId="64EEC2DE"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827D48" w:rsidRPr="007E0B31" w14:paraId="4A68E7D9" w14:textId="77777777" w:rsidTr="747BA05C">
        <w:trPr>
          <w:cantSplit/>
        </w:trPr>
        <w:tc>
          <w:tcPr>
            <w:tcW w:w="2884" w:type="dxa"/>
          </w:tcPr>
          <w:p w14:paraId="1A1B1603" w14:textId="77777777" w:rsidR="00827D48" w:rsidRPr="007E0B31" w:rsidRDefault="00827D48" w:rsidP="00827D48">
            <w:pPr>
              <w:pStyle w:val="Arial11Bold"/>
              <w:rPr>
                <w:rFonts w:cs="Arial"/>
              </w:rPr>
            </w:pPr>
            <w:r w:rsidRPr="007E0B31">
              <w:rPr>
                <w:rFonts w:cs="Arial"/>
              </w:rPr>
              <w:t>Onshore Generating Unit</w:t>
            </w:r>
          </w:p>
        </w:tc>
        <w:tc>
          <w:tcPr>
            <w:tcW w:w="6634" w:type="dxa"/>
          </w:tcPr>
          <w:p w14:paraId="1C282039" w14:textId="3958CEB1" w:rsidR="00827D48" w:rsidRPr="007E0B31" w:rsidRDefault="00827D48" w:rsidP="00827D48">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827D48" w:rsidRPr="007E0B31" w14:paraId="35FFB4AD" w14:textId="77777777" w:rsidTr="747BA05C">
        <w:trPr>
          <w:cantSplit/>
        </w:trPr>
        <w:tc>
          <w:tcPr>
            <w:tcW w:w="2884" w:type="dxa"/>
          </w:tcPr>
          <w:p w14:paraId="35935210" w14:textId="77777777" w:rsidR="00827D48" w:rsidRPr="007E0B31" w:rsidRDefault="00827D48" w:rsidP="00827D48">
            <w:pPr>
              <w:pStyle w:val="Arial11Bold"/>
              <w:rPr>
                <w:rFonts w:cs="Arial"/>
              </w:rPr>
            </w:pPr>
            <w:r w:rsidRPr="007E0B31">
              <w:rPr>
                <w:rFonts w:cs="Arial"/>
              </w:rPr>
              <w:t>Onshore Grid Entry Point</w:t>
            </w:r>
          </w:p>
        </w:tc>
        <w:tc>
          <w:tcPr>
            <w:tcW w:w="6634" w:type="dxa"/>
          </w:tcPr>
          <w:p w14:paraId="6FC00EAB" w14:textId="6552310D" w:rsidR="00827D48" w:rsidRPr="007E0B31" w:rsidRDefault="00827D48" w:rsidP="00827D48">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827D48" w:rsidRPr="007E0B31" w14:paraId="7ABD28A6" w14:textId="77777777" w:rsidTr="747BA05C">
        <w:trPr>
          <w:cantSplit/>
        </w:trPr>
        <w:tc>
          <w:tcPr>
            <w:tcW w:w="2884" w:type="dxa"/>
          </w:tcPr>
          <w:p w14:paraId="2DC322BF" w14:textId="77777777" w:rsidR="00827D48" w:rsidRPr="007E0B31" w:rsidRDefault="00827D48" w:rsidP="00827D48">
            <w:pPr>
              <w:pStyle w:val="Arial11Bold"/>
              <w:rPr>
                <w:rFonts w:cs="Arial"/>
                <w:highlight w:val="yellow"/>
              </w:rPr>
            </w:pPr>
            <w:r w:rsidRPr="007E0B31">
              <w:rPr>
                <w:rFonts w:cs="Arial"/>
              </w:rPr>
              <w:t>Onshore HVDC Converter</w:t>
            </w:r>
          </w:p>
        </w:tc>
        <w:tc>
          <w:tcPr>
            <w:tcW w:w="6634" w:type="dxa"/>
          </w:tcPr>
          <w:p w14:paraId="3218C152" w14:textId="77777777" w:rsidR="00827D48" w:rsidRPr="007E0B31" w:rsidRDefault="00827D48" w:rsidP="00827D48">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827D48" w:rsidRPr="007E0B31" w14:paraId="47B1C59A" w14:textId="77777777" w:rsidTr="747BA05C">
        <w:trPr>
          <w:cantSplit/>
        </w:trPr>
        <w:tc>
          <w:tcPr>
            <w:tcW w:w="2884" w:type="dxa"/>
          </w:tcPr>
          <w:p w14:paraId="45CD5B8B" w14:textId="77777777" w:rsidR="00827D48" w:rsidRPr="007E0B31" w:rsidRDefault="00827D48" w:rsidP="00827D48">
            <w:pPr>
              <w:pStyle w:val="Arial11Bold"/>
              <w:rPr>
                <w:rFonts w:cs="Arial"/>
              </w:rPr>
            </w:pPr>
            <w:r w:rsidRPr="007E0B31">
              <w:rPr>
                <w:rFonts w:cs="Arial"/>
              </w:rPr>
              <w:t>Onshore Non-Synchronous Generating Unit</w:t>
            </w:r>
          </w:p>
        </w:tc>
        <w:tc>
          <w:tcPr>
            <w:tcW w:w="6634" w:type="dxa"/>
          </w:tcPr>
          <w:p w14:paraId="723DCB6B" w14:textId="4724C80E"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827D48" w:rsidRPr="007E0B31" w14:paraId="5C54790F" w14:textId="77777777" w:rsidTr="747BA05C">
        <w:trPr>
          <w:cantSplit/>
        </w:trPr>
        <w:tc>
          <w:tcPr>
            <w:tcW w:w="2884" w:type="dxa"/>
          </w:tcPr>
          <w:p w14:paraId="09F676FF" w14:textId="77777777" w:rsidR="00827D48" w:rsidRPr="007E0B31" w:rsidRDefault="00827D48" w:rsidP="00827D48">
            <w:pPr>
              <w:pStyle w:val="Arial11Bold"/>
              <w:rPr>
                <w:rFonts w:cs="Arial"/>
              </w:rPr>
            </w:pPr>
            <w:r w:rsidRPr="007E0B31">
              <w:rPr>
                <w:rFonts w:cs="Arial"/>
              </w:rPr>
              <w:t>Onshore Power Park Module</w:t>
            </w:r>
          </w:p>
        </w:tc>
        <w:tc>
          <w:tcPr>
            <w:tcW w:w="6634" w:type="dxa"/>
          </w:tcPr>
          <w:p w14:paraId="4F3FC424" w14:textId="4AD18E75" w:rsidR="00827D48" w:rsidRPr="007E0B31" w:rsidRDefault="00827D48" w:rsidP="00827D48">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827D48" w:rsidRPr="007E0B31" w14:paraId="67BDC2D1" w14:textId="77777777" w:rsidTr="747BA05C">
        <w:trPr>
          <w:cantSplit/>
        </w:trPr>
        <w:tc>
          <w:tcPr>
            <w:tcW w:w="2884" w:type="dxa"/>
          </w:tcPr>
          <w:p w14:paraId="2FB52871" w14:textId="77777777" w:rsidR="00827D48" w:rsidRPr="007E0B31" w:rsidRDefault="00827D48" w:rsidP="00827D48">
            <w:pPr>
              <w:pStyle w:val="Arial11Bold"/>
              <w:rPr>
                <w:rFonts w:cs="Arial"/>
              </w:rPr>
            </w:pPr>
            <w:r w:rsidRPr="007E0B31">
              <w:rPr>
                <w:rFonts w:cs="Arial"/>
              </w:rPr>
              <w:t>Onshore Synchronous Generating Unit</w:t>
            </w:r>
          </w:p>
        </w:tc>
        <w:tc>
          <w:tcPr>
            <w:tcW w:w="6634" w:type="dxa"/>
          </w:tcPr>
          <w:p w14:paraId="53DD316B" w14:textId="296089E4" w:rsidR="00827D48" w:rsidRPr="007E0B31" w:rsidRDefault="00827D48" w:rsidP="00827D48">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827D48" w:rsidRPr="007E0B31" w14:paraId="322DBDDD" w14:textId="77777777" w:rsidTr="747BA05C">
        <w:trPr>
          <w:cantSplit/>
        </w:trPr>
        <w:tc>
          <w:tcPr>
            <w:tcW w:w="2884" w:type="dxa"/>
          </w:tcPr>
          <w:p w14:paraId="75E7A9CF" w14:textId="77777777" w:rsidR="00827D48" w:rsidRPr="007E0B31" w:rsidDel="004B6FBB" w:rsidRDefault="00827D48" w:rsidP="00827D48">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827D48" w:rsidRDefault="00827D48" w:rsidP="00827D48">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827D48" w:rsidRPr="00A87826" w:rsidDel="004B6FBB" w:rsidRDefault="00827D48" w:rsidP="00827D48">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827D48" w:rsidRPr="007E0B31" w14:paraId="57567868" w14:textId="77777777" w:rsidTr="747BA05C">
        <w:trPr>
          <w:cantSplit/>
        </w:trPr>
        <w:tc>
          <w:tcPr>
            <w:tcW w:w="2884" w:type="dxa"/>
          </w:tcPr>
          <w:p w14:paraId="1FD98361" w14:textId="77777777" w:rsidR="00827D48" w:rsidRPr="007E0B31" w:rsidRDefault="00827D48" w:rsidP="00827D48">
            <w:pPr>
              <w:pStyle w:val="Arial11Bold"/>
              <w:rPr>
                <w:rFonts w:cs="Arial"/>
              </w:rPr>
            </w:pPr>
            <w:r w:rsidRPr="007E0B31">
              <w:rPr>
                <w:rFonts w:cs="Arial"/>
              </w:rPr>
              <w:t>Onshore Transmission Licensee</w:t>
            </w:r>
          </w:p>
        </w:tc>
        <w:tc>
          <w:tcPr>
            <w:tcW w:w="6634" w:type="dxa"/>
          </w:tcPr>
          <w:p w14:paraId="7691EDA3" w14:textId="1AA2E84A" w:rsidR="00827D48" w:rsidRPr="007E0B31" w:rsidRDefault="00827D48" w:rsidP="00827D48">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827D48" w:rsidRPr="007E0B31" w14:paraId="0953DDC7" w14:textId="77777777" w:rsidTr="747BA05C">
        <w:trPr>
          <w:cantSplit/>
        </w:trPr>
        <w:tc>
          <w:tcPr>
            <w:tcW w:w="2884" w:type="dxa"/>
          </w:tcPr>
          <w:p w14:paraId="2B5600BA" w14:textId="77777777" w:rsidR="00827D48" w:rsidRPr="007E0B31" w:rsidRDefault="00827D48" w:rsidP="00827D48">
            <w:pPr>
              <w:pStyle w:val="Arial11Bold"/>
              <w:rPr>
                <w:rFonts w:cs="Arial"/>
              </w:rPr>
            </w:pPr>
            <w:r w:rsidRPr="007E0B31">
              <w:rPr>
                <w:rFonts w:cs="Arial"/>
              </w:rPr>
              <w:t>Onshore Transmission System</w:t>
            </w:r>
          </w:p>
        </w:tc>
        <w:tc>
          <w:tcPr>
            <w:tcW w:w="6634" w:type="dxa"/>
          </w:tcPr>
          <w:p w14:paraId="1D66BC55" w14:textId="3B198D30" w:rsidR="00827D48" w:rsidRPr="007E0B31" w:rsidRDefault="00827D48" w:rsidP="00827D48">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827D48" w:rsidRPr="007E0B31" w14:paraId="31EBBBE3" w14:textId="77777777" w:rsidTr="747BA05C">
        <w:trPr>
          <w:cantSplit/>
        </w:trPr>
        <w:tc>
          <w:tcPr>
            <w:tcW w:w="2884" w:type="dxa"/>
          </w:tcPr>
          <w:p w14:paraId="716FC70C" w14:textId="77777777" w:rsidR="00827D48" w:rsidRPr="007E0B31" w:rsidRDefault="00827D48" w:rsidP="00827D48">
            <w:pPr>
              <w:pStyle w:val="Arial11Bold"/>
              <w:rPr>
                <w:rFonts w:cs="Arial"/>
              </w:rPr>
            </w:pPr>
            <w:r w:rsidRPr="007E0B31">
              <w:rPr>
                <w:rFonts w:cs="Arial"/>
              </w:rPr>
              <w:t>On-Site Generator Site</w:t>
            </w:r>
          </w:p>
        </w:tc>
        <w:tc>
          <w:tcPr>
            <w:tcW w:w="6634" w:type="dxa"/>
          </w:tcPr>
          <w:p w14:paraId="68341A8F" w14:textId="77777777" w:rsidR="00827D48" w:rsidRPr="007E0B31" w:rsidRDefault="00827D48" w:rsidP="00827D48">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827D48" w:rsidRPr="007E0B31" w14:paraId="6EC47238" w14:textId="77777777" w:rsidTr="747BA05C">
        <w:trPr>
          <w:cantSplit/>
        </w:trPr>
        <w:tc>
          <w:tcPr>
            <w:tcW w:w="2884" w:type="dxa"/>
          </w:tcPr>
          <w:p w14:paraId="3B93C86F" w14:textId="77777777" w:rsidR="00827D48" w:rsidRPr="007E0B31" w:rsidRDefault="00827D48" w:rsidP="00827D48">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827D48" w:rsidRPr="007E0B31" w:rsidRDefault="00827D48" w:rsidP="00827D48">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827D48" w:rsidRPr="007E0B31" w14:paraId="0706312C" w14:textId="77777777" w:rsidTr="747BA05C">
        <w:trPr>
          <w:cantSplit/>
        </w:trPr>
        <w:tc>
          <w:tcPr>
            <w:tcW w:w="2884" w:type="dxa"/>
          </w:tcPr>
          <w:p w14:paraId="015ED0F3" w14:textId="77777777" w:rsidR="00827D48" w:rsidRPr="007E0B31" w:rsidRDefault="00827D48" w:rsidP="00827D48">
            <w:pPr>
              <w:pStyle w:val="Arial11Bold"/>
              <w:rPr>
                <w:rFonts w:cs="Arial"/>
              </w:rPr>
            </w:pPr>
            <w:r w:rsidRPr="007E0B31">
              <w:rPr>
                <w:rFonts w:cs="Arial"/>
              </w:rPr>
              <w:t>Operating Margin</w:t>
            </w:r>
          </w:p>
        </w:tc>
        <w:tc>
          <w:tcPr>
            <w:tcW w:w="6634" w:type="dxa"/>
          </w:tcPr>
          <w:p w14:paraId="2D829E78" w14:textId="77777777" w:rsidR="00827D48" w:rsidRPr="007E0B31" w:rsidRDefault="00827D48" w:rsidP="00827D48">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827D48" w:rsidRPr="007E0B31" w14:paraId="6399AF34" w14:textId="77777777" w:rsidTr="747BA05C">
        <w:trPr>
          <w:cantSplit/>
        </w:trPr>
        <w:tc>
          <w:tcPr>
            <w:tcW w:w="2884" w:type="dxa"/>
          </w:tcPr>
          <w:p w14:paraId="13992038" w14:textId="77777777" w:rsidR="00827D48" w:rsidRPr="007E0B31" w:rsidRDefault="00827D48" w:rsidP="00827D48">
            <w:pPr>
              <w:pStyle w:val="Arial11Bold"/>
              <w:rPr>
                <w:rFonts w:cs="Arial"/>
              </w:rPr>
            </w:pPr>
            <w:r w:rsidRPr="007E0B31">
              <w:rPr>
                <w:rFonts w:cs="Arial"/>
              </w:rPr>
              <w:t>Operating Reserve</w:t>
            </w:r>
          </w:p>
        </w:tc>
        <w:tc>
          <w:tcPr>
            <w:tcW w:w="6634" w:type="dxa"/>
          </w:tcPr>
          <w:p w14:paraId="7475BB27" w14:textId="77777777" w:rsidR="00827D48" w:rsidRPr="007E0B31" w:rsidRDefault="00827D48" w:rsidP="00827D48">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827D48" w:rsidRPr="007E0B31" w14:paraId="7103EDE6" w14:textId="77777777" w:rsidTr="747BA05C">
        <w:trPr>
          <w:cantSplit/>
        </w:trPr>
        <w:tc>
          <w:tcPr>
            <w:tcW w:w="2884" w:type="dxa"/>
          </w:tcPr>
          <w:p w14:paraId="19E35302" w14:textId="77777777" w:rsidR="00827D48" w:rsidRPr="007E0B31" w:rsidRDefault="00827D48" w:rsidP="00827D48">
            <w:pPr>
              <w:pStyle w:val="Arial11Bold"/>
              <w:rPr>
                <w:rFonts w:cs="Arial"/>
              </w:rPr>
            </w:pPr>
            <w:r w:rsidRPr="007E0B31">
              <w:rPr>
                <w:rFonts w:cs="Arial"/>
              </w:rPr>
              <w:t>Operation</w:t>
            </w:r>
          </w:p>
        </w:tc>
        <w:tc>
          <w:tcPr>
            <w:tcW w:w="6634" w:type="dxa"/>
          </w:tcPr>
          <w:p w14:paraId="40F42388" w14:textId="77777777" w:rsidR="00827D48" w:rsidRPr="007E0B31" w:rsidRDefault="00827D48" w:rsidP="00827D48">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827D48" w:rsidRPr="007E0B31" w14:paraId="7F250311" w14:textId="77777777" w:rsidTr="747BA05C">
        <w:trPr>
          <w:cantSplit/>
        </w:trPr>
        <w:tc>
          <w:tcPr>
            <w:tcW w:w="2884" w:type="dxa"/>
          </w:tcPr>
          <w:p w14:paraId="3ECA740F" w14:textId="77777777" w:rsidR="00827D48" w:rsidRPr="007E0B31" w:rsidRDefault="00827D48" w:rsidP="00827D48">
            <w:pPr>
              <w:pStyle w:val="Arial11Bold"/>
              <w:rPr>
                <w:rFonts w:cs="Arial"/>
              </w:rPr>
            </w:pPr>
            <w:r w:rsidRPr="007E0B31">
              <w:rPr>
                <w:rFonts w:cs="Arial"/>
              </w:rPr>
              <w:t>Operational Data</w:t>
            </w:r>
          </w:p>
        </w:tc>
        <w:tc>
          <w:tcPr>
            <w:tcW w:w="6634" w:type="dxa"/>
          </w:tcPr>
          <w:p w14:paraId="77D345AD" w14:textId="77777777" w:rsidR="00827D48" w:rsidRPr="007E0B31" w:rsidRDefault="00827D48" w:rsidP="00827D48">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827D48" w:rsidRPr="007E0B31" w14:paraId="72A00B17" w14:textId="77777777" w:rsidTr="747BA05C">
        <w:trPr>
          <w:cantSplit/>
        </w:trPr>
        <w:tc>
          <w:tcPr>
            <w:tcW w:w="2884" w:type="dxa"/>
          </w:tcPr>
          <w:p w14:paraId="49F3A1E1" w14:textId="77777777" w:rsidR="00827D48" w:rsidRPr="007E0B31" w:rsidRDefault="00827D48" w:rsidP="00827D48">
            <w:pPr>
              <w:pStyle w:val="Arial11Bold"/>
              <w:rPr>
                <w:rFonts w:cs="Arial"/>
              </w:rPr>
            </w:pPr>
            <w:r w:rsidRPr="007E0B31">
              <w:rPr>
                <w:rFonts w:cs="Arial"/>
              </w:rPr>
              <w:t>Operational Day</w:t>
            </w:r>
          </w:p>
        </w:tc>
        <w:tc>
          <w:tcPr>
            <w:tcW w:w="6634" w:type="dxa"/>
          </w:tcPr>
          <w:p w14:paraId="22961493" w14:textId="77777777" w:rsidR="00827D48" w:rsidRPr="007E0B31" w:rsidRDefault="00827D48" w:rsidP="00827D48">
            <w:pPr>
              <w:pStyle w:val="TableArial11"/>
              <w:rPr>
                <w:rFonts w:cs="Arial"/>
              </w:rPr>
            </w:pPr>
            <w:r w:rsidRPr="007E0B31">
              <w:rPr>
                <w:rFonts w:cs="Arial"/>
              </w:rPr>
              <w:t>The period from 0500 hours on one day to 0500 on the following day.</w:t>
            </w:r>
          </w:p>
        </w:tc>
      </w:tr>
      <w:tr w:rsidR="00827D48" w:rsidRPr="007E0B31" w14:paraId="4B79EEEB" w14:textId="77777777" w:rsidTr="747BA05C">
        <w:trPr>
          <w:cantSplit/>
        </w:trPr>
        <w:tc>
          <w:tcPr>
            <w:tcW w:w="2884" w:type="dxa"/>
          </w:tcPr>
          <w:p w14:paraId="00D65A56" w14:textId="77777777" w:rsidR="00827D48" w:rsidRPr="007E0B31" w:rsidRDefault="00827D48" w:rsidP="00827D48">
            <w:pPr>
              <w:pStyle w:val="Arial11Bold"/>
              <w:rPr>
                <w:rFonts w:cs="Arial"/>
              </w:rPr>
            </w:pPr>
            <w:r w:rsidRPr="007E0B31">
              <w:rPr>
                <w:rFonts w:cs="Arial"/>
              </w:rPr>
              <w:t>Operation Diagrams</w:t>
            </w:r>
          </w:p>
        </w:tc>
        <w:tc>
          <w:tcPr>
            <w:tcW w:w="6634" w:type="dxa"/>
          </w:tcPr>
          <w:p w14:paraId="3A5434CA" w14:textId="77777777" w:rsidR="00827D48" w:rsidRPr="007E0B31" w:rsidRDefault="00827D48" w:rsidP="00827D48">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827D48" w:rsidRPr="007E0B31" w14:paraId="605B3609" w14:textId="77777777" w:rsidTr="747BA05C">
        <w:trPr>
          <w:cantSplit/>
        </w:trPr>
        <w:tc>
          <w:tcPr>
            <w:tcW w:w="2884" w:type="dxa"/>
          </w:tcPr>
          <w:p w14:paraId="1FCF81E4" w14:textId="77777777" w:rsidR="00827D48" w:rsidRPr="007E0B31" w:rsidRDefault="00827D48" w:rsidP="00827D48">
            <w:pPr>
              <w:pStyle w:val="Arial11Bold"/>
              <w:rPr>
                <w:rFonts w:cs="Arial"/>
              </w:rPr>
            </w:pPr>
            <w:r w:rsidRPr="007E0B31">
              <w:rPr>
                <w:rFonts w:cs="Arial"/>
              </w:rPr>
              <w:t>Operational Effect</w:t>
            </w:r>
          </w:p>
        </w:tc>
        <w:tc>
          <w:tcPr>
            <w:tcW w:w="6634" w:type="dxa"/>
          </w:tcPr>
          <w:p w14:paraId="76B6DD78" w14:textId="77777777" w:rsidR="00827D48" w:rsidRPr="007E0B31" w:rsidRDefault="00827D48" w:rsidP="00827D48">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827D48" w:rsidRPr="007E0B31" w14:paraId="1CAC0F6C" w14:textId="77777777" w:rsidTr="747BA05C">
        <w:trPr>
          <w:cantSplit/>
        </w:trPr>
        <w:tc>
          <w:tcPr>
            <w:tcW w:w="2884" w:type="dxa"/>
          </w:tcPr>
          <w:p w14:paraId="2634D169" w14:textId="77777777" w:rsidR="00827D48" w:rsidRPr="007E0B31" w:rsidRDefault="00827D48" w:rsidP="00827D48">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827D48" w:rsidRPr="007E0B31" w:rsidRDefault="00827D48" w:rsidP="00827D48">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827D48" w:rsidRPr="007E0B31" w14:paraId="6473278D" w14:textId="77777777" w:rsidTr="747BA05C">
        <w:trPr>
          <w:cantSplit/>
        </w:trPr>
        <w:tc>
          <w:tcPr>
            <w:tcW w:w="2884" w:type="dxa"/>
          </w:tcPr>
          <w:p w14:paraId="0FD871F6" w14:textId="77777777" w:rsidR="00827D48" w:rsidRPr="007E0B31" w:rsidRDefault="00827D48" w:rsidP="00827D48">
            <w:pPr>
              <w:pStyle w:val="Arial11Bold"/>
              <w:rPr>
                <w:rFonts w:cs="Arial"/>
              </w:rPr>
            </w:pPr>
            <w:bookmarkStart w:id="47" w:name="_DV_C41"/>
            <w:r w:rsidRPr="007E0B31">
              <w:rPr>
                <w:rFonts w:cs="Arial"/>
              </w:rPr>
              <w:lastRenderedPageBreak/>
              <w:t>Operational Notifications</w:t>
            </w:r>
            <w:bookmarkEnd w:id="47"/>
          </w:p>
        </w:tc>
        <w:tc>
          <w:tcPr>
            <w:tcW w:w="6634" w:type="dxa"/>
          </w:tcPr>
          <w:p w14:paraId="7D98A808" w14:textId="07D64618" w:rsidR="00827D48" w:rsidRPr="007E0B31" w:rsidRDefault="00827D48" w:rsidP="00827D48">
            <w:pPr>
              <w:pStyle w:val="TableArial11"/>
              <w:rPr>
                <w:rFonts w:cs="Arial"/>
              </w:rPr>
            </w:pPr>
            <w:bookmarkStart w:id="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8"/>
          </w:p>
        </w:tc>
      </w:tr>
      <w:tr w:rsidR="00827D48" w:rsidRPr="007E0B31" w14:paraId="5A6E5201" w14:textId="77777777" w:rsidTr="747BA05C">
        <w:trPr>
          <w:cantSplit/>
        </w:trPr>
        <w:tc>
          <w:tcPr>
            <w:tcW w:w="2884" w:type="dxa"/>
          </w:tcPr>
          <w:p w14:paraId="30C134C0" w14:textId="77777777" w:rsidR="00827D48" w:rsidRPr="007E0B31" w:rsidRDefault="00827D48" w:rsidP="00827D48">
            <w:pPr>
              <w:pStyle w:val="Arial11Bold"/>
              <w:rPr>
                <w:rFonts w:cs="Arial"/>
              </w:rPr>
            </w:pPr>
            <w:r w:rsidRPr="007E0B31">
              <w:rPr>
                <w:rFonts w:cs="Arial"/>
              </w:rPr>
              <w:t>Operational Planning</w:t>
            </w:r>
          </w:p>
        </w:tc>
        <w:tc>
          <w:tcPr>
            <w:tcW w:w="6634" w:type="dxa"/>
          </w:tcPr>
          <w:p w14:paraId="7F116C22" w14:textId="4984E7DE" w:rsidR="00827D48" w:rsidRPr="007E0B31" w:rsidRDefault="00827D48" w:rsidP="00827D48">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827D48" w:rsidRPr="007E0B31" w14:paraId="2391955F" w14:textId="77777777" w:rsidTr="747BA05C">
        <w:trPr>
          <w:cantSplit/>
        </w:trPr>
        <w:tc>
          <w:tcPr>
            <w:tcW w:w="2884" w:type="dxa"/>
          </w:tcPr>
          <w:p w14:paraId="554CE1BB" w14:textId="77777777" w:rsidR="00827D48" w:rsidRPr="007E0B31" w:rsidRDefault="00827D48" w:rsidP="00827D48">
            <w:pPr>
              <w:pStyle w:val="Arial11Bold"/>
              <w:rPr>
                <w:rFonts w:cs="Arial"/>
              </w:rPr>
            </w:pPr>
            <w:r w:rsidRPr="007E0B31">
              <w:rPr>
                <w:rFonts w:cs="Arial"/>
              </w:rPr>
              <w:t xml:space="preserve">Operational Planning Margin </w:t>
            </w:r>
          </w:p>
        </w:tc>
        <w:tc>
          <w:tcPr>
            <w:tcW w:w="6634" w:type="dxa"/>
          </w:tcPr>
          <w:p w14:paraId="017C95F5" w14:textId="0ABFFC9A" w:rsidR="00827D48" w:rsidRPr="007E0B31" w:rsidRDefault="00827D48" w:rsidP="00827D48">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827D48" w:rsidRPr="007E0B31" w14:paraId="2C70A3EB" w14:textId="77777777" w:rsidTr="747BA05C">
        <w:trPr>
          <w:cantSplit/>
        </w:trPr>
        <w:tc>
          <w:tcPr>
            <w:tcW w:w="2884" w:type="dxa"/>
          </w:tcPr>
          <w:p w14:paraId="231C2E4A" w14:textId="77777777" w:rsidR="00827D48" w:rsidRPr="007E0B31" w:rsidRDefault="00827D48" w:rsidP="00827D48">
            <w:pPr>
              <w:pStyle w:val="Arial11Bold"/>
              <w:rPr>
                <w:rFonts w:cs="Arial"/>
              </w:rPr>
            </w:pPr>
            <w:r w:rsidRPr="007E0B31">
              <w:rPr>
                <w:rFonts w:cs="Arial"/>
              </w:rPr>
              <w:t>Operational Planning Phase</w:t>
            </w:r>
          </w:p>
        </w:tc>
        <w:tc>
          <w:tcPr>
            <w:tcW w:w="6634" w:type="dxa"/>
          </w:tcPr>
          <w:p w14:paraId="0B288485" w14:textId="77777777" w:rsidR="00827D48" w:rsidRPr="007E0B31" w:rsidRDefault="00827D48" w:rsidP="00827D48">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827D48" w:rsidRPr="007E0B31" w14:paraId="5168CED3" w14:textId="77777777" w:rsidTr="747BA05C">
        <w:trPr>
          <w:cantSplit/>
        </w:trPr>
        <w:tc>
          <w:tcPr>
            <w:tcW w:w="2884" w:type="dxa"/>
          </w:tcPr>
          <w:p w14:paraId="784D3609" w14:textId="77777777" w:rsidR="00827D48" w:rsidRPr="007E0B31" w:rsidRDefault="00827D48" w:rsidP="00827D48">
            <w:pPr>
              <w:pStyle w:val="Arial11Bold"/>
              <w:rPr>
                <w:rFonts w:cs="Arial"/>
              </w:rPr>
            </w:pPr>
            <w:r w:rsidRPr="007E0B31">
              <w:rPr>
                <w:rFonts w:cs="Arial"/>
              </w:rPr>
              <w:t>Operational Procedures</w:t>
            </w:r>
          </w:p>
        </w:tc>
        <w:tc>
          <w:tcPr>
            <w:tcW w:w="6634" w:type="dxa"/>
          </w:tcPr>
          <w:p w14:paraId="451F00A7" w14:textId="77777777" w:rsidR="00827D48" w:rsidRPr="007E0B31" w:rsidRDefault="00827D48" w:rsidP="00827D48">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827D48" w:rsidRPr="007E0B31" w14:paraId="756B3E49" w14:textId="77777777" w:rsidTr="747BA05C">
        <w:trPr>
          <w:cantSplit/>
        </w:trPr>
        <w:tc>
          <w:tcPr>
            <w:tcW w:w="2884" w:type="dxa"/>
          </w:tcPr>
          <w:p w14:paraId="3CD34B6B" w14:textId="77777777" w:rsidR="00827D48" w:rsidRPr="007E0B31" w:rsidRDefault="00827D48" w:rsidP="00827D48">
            <w:pPr>
              <w:pStyle w:val="Arial11Bold"/>
              <w:rPr>
                <w:rFonts w:cs="Arial"/>
              </w:rPr>
            </w:pPr>
            <w:r w:rsidRPr="007E0B31">
              <w:rPr>
                <w:rFonts w:cs="Arial"/>
              </w:rPr>
              <w:t>Operational Switching</w:t>
            </w:r>
          </w:p>
        </w:tc>
        <w:tc>
          <w:tcPr>
            <w:tcW w:w="6634" w:type="dxa"/>
          </w:tcPr>
          <w:p w14:paraId="11012EC0" w14:textId="782A13A7" w:rsidR="00827D48" w:rsidRPr="007E0B31" w:rsidRDefault="00827D48" w:rsidP="00827D48">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827D48" w:rsidRPr="007E0B31" w14:paraId="19E6505D" w14:textId="77777777" w:rsidTr="747BA05C">
        <w:trPr>
          <w:cantSplit/>
        </w:trPr>
        <w:tc>
          <w:tcPr>
            <w:tcW w:w="2884" w:type="dxa"/>
          </w:tcPr>
          <w:p w14:paraId="2E415BC0" w14:textId="77777777" w:rsidR="00827D48" w:rsidRPr="007E0B31" w:rsidRDefault="00827D48" w:rsidP="00827D48">
            <w:pPr>
              <w:pStyle w:val="Arial11Bold"/>
              <w:rPr>
                <w:rFonts w:cs="Arial"/>
              </w:rPr>
            </w:pPr>
            <w:r w:rsidRPr="007E0B31">
              <w:rPr>
                <w:rFonts w:cs="Arial"/>
              </w:rPr>
              <w:t>Other Relevant Data</w:t>
            </w:r>
          </w:p>
        </w:tc>
        <w:tc>
          <w:tcPr>
            <w:tcW w:w="6634" w:type="dxa"/>
          </w:tcPr>
          <w:p w14:paraId="1C699783" w14:textId="77777777" w:rsidR="00827D48" w:rsidRPr="007E0B31" w:rsidRDefault="00827D48" w:rsidP="00827D48">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827D48" w:rsidRPr="007E0B31" w14:paraId="24B77B54" w14:textId="77777777" w:rsidTr="747BA05C">
        <w:trPr>
          <w:cantSplit/>
        </w:trPr>
        <w:tc>
          <w:tcPr>
            <w:tcW w:w="2884" w:type="dxa"/>
          </w:tcPr>
          <w:p w14:paraId="33A5B61C" w14:textId="77777777" w:rsidR="00827D48" w:rsidRPr="007E0B31" w:rsidRDefault="00827D48" w:rsidP="00827D48">
            <w:pPr>
              <w:pStyle w:val="Arial11Bold"/>
              <w:rPr>
                <w:rFonts w:cs="Arial"/>
              </w:rPr>
            </w:pPr>
            <w:r w:rsidRPr="007E0B31">
              <w:rPr>
                <w:rFonts w:cs="Arial"/>
              </w:rPr>
              <w:t>OTSDUW Arrangements</w:t>
            </w:r>
          </w:p>
        </w:tc>
        <w:tc>
          <w:tcPr>
            <w:tcW w:w="6634" w:type="dxa"/>
          </w:tcPr>
          <w:p w14:paraId="77481E18" w14:textId="77777777" w:rsidR="00827D48" w:rsidRPr="007E0B31" w:rsidRDefault="00827D48" w:rsidP="00827D48">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827D48" w:rsidRPr="007E0B31" w14:paraId="6566765E" w14:textId="77777777" w:rsidTr="747BA05C">
        <w:trPr>
          <w:cantSplit/>
        </w:trPr>
        <w:tc>
          <w:tcPr>
            <w:tcW w:w="2884" w:type="dxa"/>
          </w:tcPr>
          <w:p w14:paraId="2E02FBB1" w14:textId="77777777" w:rsidR="00827D48" w:rsidRPr="007E0B31" w:rsidRDefault="00827D48" w:rsidP="00827D48">
            <w:pPr>
              <w:pStyle w:val="Arial11Bold"/>
              <w:rPr>
                <w:rFonts w:cs="Arial"/>
              </w:rPr>
            </w:pPr>
            <w:r w:rsidRPr="007E0B31">
              <w:rPr>
                <w:rFonts w:cs="Arial"/>
              </w:rPr>
              <w:t>OTSDUW Data and Information</w:t>
            </w:r>
          </w:p>
        </w:tc>
        <w:tc>
          <w:tcPr>
            <w:tcW w:w="6634" w:type="dxa"/>
          </w:tcPr>
          <w:p w14:paraId="437E754A" w14:textId="7B9123D2" w:rsidR="00827D48" w:rsidRPr="007E0B31" w:rsidRDefault="00827D48" w:rsidP="00827D48">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827D48" w:rsidRPr="007E0B31" w14:paraId="0DFC68CA" w14:textId="77777777" w:rsidTr="747BA05C">
        <w:trPr>
          <w:cantSplit/>
        </w:trPr>
        <w:tc>
          <w:tcPr>
            <w:tcW w:w="2884" w:type="dxa"/>
          </w:tcPr>
          <w:p w14:paraId="26D7CFDD" w14:textId="77777777" w:rsidR="00827D48" w:rsidRPr="007E0B31" w:rsidRDefault="00827D48" w:rsidP="00827D48">
            <w:pPr>
              <w:pStyle w:val="Arial11Bold"/>
              <w:rPr>
                <w:rFonts w:cs="Arial"/>
              </w:rPr>
            </w:pPr>
            <w:r w:rsidRPr="007E0B31">
              <w:rPr>
                <w:rFonts w:cs="Arial"/>
              </w:rPr>
              <w:t>OTSDUW DC Converter</w:t>
            </w:r>
          </w:p>
        </w:tc>
        <w:tc>
          <w:tcPr>
            <w:tcW w:w="6634" w:type="dxa"/>
          </w:tcPr>
          <w:p w14:paraId="404E1159" w14:textId="77777777" w:rsidR="00827D48" w:rsidRPr="007E0B31" w:rsidRDefault="00827D48" w:rsidP="00827D48">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827D48" w:rsidRPr="007E0B31" w14:paraId="1F5DFCE4" w14:textId="77777777" w:rsidTr="747BA05C">
        <w:trPr>
          <w:cantSplit/>
        </w:trPr>
        <w:tc>
          <w:tcPr>
            <w:tcW w:w="2884" w:type="dxa"/>
          </w:tcPr>
          <w:p w14:paraId="274CBE9D" w14:textId="77777777" w:rsidR="00827D48" w:rsidRPr="007E0B31" w:rsidRDefault="00827D48" w:rsidP="00827D48">
            <w:pPr>
              <w:pStyle w:val="Arial11Bold"/>
              <w:rPr>
                <w:rFonts w:cs="Arial"/>
              </w:rPr>
            </w:pPr>
            <w:r w:rsidRPr="007E0B31">
              <w:rPr>
                <w:rFonts w:cs="Arial"/>
              </w:rPr>
              <w:t>OTSDUW Development and Data Timetable</w:t>
            </w:r>
          </w:p>
        </w:tc>
        <w:tc>
          <w:tcPr>
            <w:tcW w:w="6634" w:type="dxa"/>
          </w:tcPr>
          <w:p w14:paraId="46394D79" w14:textId="77777777" w:rsidR="00827D48" w:rsidRPr="007E0B31" w:rsidRDefault="00827D48" w:rsidP="00827D48">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827D48" w:rsidRPr="007E0B31" w14:paraId="12983990" w14:textId="77777777" w:rsidTr="747BA05C">
        <w:trPr>
          <w:cantSplit/>
        </w:trPr>
        <w:tc>
          <w:tcPr>
            <w:tcW w:w="2884" w:type="dxa"/>
          </w:tcPr>
          <w:p w14:paraId="73BB79D0" w14:textId="77777777" w:rsidR="00827D48" w:rsidRPr="007E0B31" w:rsidRDefault="00827D48" w:rsidP="00827D48">
            <w:pPr>
              <w:pStyle w:val="Arial11Bold"/>
              <w:rPr>
                <w:rFonts w:cs="Arial"/>
              </w:rPr>
            </w:pPr>
            <w:r w:rsidRPr="007E0B31">
              <w:rPr>
                <w:rFonts w:cs="Arial"/>
              </w:rPr>
              <w:t xml:space="preserve">OTSDUW Network Data and Information </w:t>
            </w:r>
          </w:p>
        </w:tc>
        <w:tc>
          <w:tcPr>
            <w:tcW w:w="6634" w:type="dxa"/>
          </w:tcPr>
          <w:p w14:paraId="7A3D093C" w14:textId="0A18302C" w:rsidR="00827D48" w:rsidRPr="007E0B31" w:rsidRDefault="00827D48" w:rsidP="00827D48">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827D48" w:rsidRPr="007E0B31" w14:paraId="2F357AF2" w14:textId="77777777" w:rsidTr="747BA05C">
        <w:trPr>
          <w:cantSplit/>
        </w:trPr>
        <w:tc>
          <w:tcPr>
            <w:tcW w:w="2884" w:type="dxa"/>
          </w:tcPr>
          <w:p w14:paraId="74E4F90A" w14:textId="77777777" w:rsidR="00827D48" w:rsidRPr="007E0B31" w:rsidRDefault="00827D48" w:rsidP="00827D48">
            <w:pPr>
              <w:pStyle w:val="Arial11Bold"/>
              <w:rPr>
                <w:rFonts w:cs="Arial"/>
              </w:rPr>
            </w:pPr>
            <w:r w:rsidRPr="007E0B31">
              <w:rPr>
                <w:rFonts w:cs="Arial"/>
              </w:rPr>
              <w:lastRenderedPageBreak/>
              <w:t>OTSDUW Plant and Apparatus</w:t>
            </w:r>
          </w:p>
        </w:tc>
        <w:tc>
          <w:tcPr>
            <w:tcW w:w="6634" w:type="dxa"/>
          </w:tcPr>
          <w:p w14:paraId="0F32E986" w14:textId="77777777" w:rsidR="00827D48" w:rsidRPr="007E0B31" w:rsidRDefault="00827D48" w:rsidP="00827D48">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827D48" w:rsidRPr="007E0B31" w14:paraId="365142B1" w14:textId="77777777" w:rsidTr="747BA05C">
        <w:trPr>
          <w:cantSplit/>
        </w:trPr>
        <w:tc>
          <w:tcPr>
            <w:tcW w:w="2884" w:type="dxa"/>
          </w:tcPr>
          <w:p w14:paraId="31BA5169" w14:textId="77777777" w:rsidR="00827D48" w:rsidRPr="007E0B31" w:rsidRDefault="00827D48" w:rsidP="00827D48">
            <w:pPr>
              <w:pStyle w:val="Arial11Bold"/>
              <w:rPr>
                <w:rFonts w:cs="Arial"/>
              </w:rPr>
            </w:pPr>
            <w:r w:rsidRPr="007E0B31">
              <w:rPr>
                <w:rFonts w:cs="Arial"/>
              </w:rPr>
              <w:t>OTSUA Transfer Time</w:t>
            </w:r>
          </w:p>
        </w:tc>
        <w:tc>
          <w:tcPr>
            <w:tcW w:w="6634" w:type="dxa"/>
          </w:tcPr>
          <w:p w14:paraId="53D1E529" w14:textId="77777777" w:rsidR="00827D48" w:rsidRPr="007E0B31" w:rsidRDefault="00827D48" w:rsidP="00827D48">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827D48" w:rsidRPr="007E0B31" w14:paraId="3D6D4D93" w14:textId="77777777" w:rsidTr="747BA05C">
        <w:trPr>
          <w:cantSplit/>
        </w:trPr>
        <w:tc>
          <w:tcPr>
            <w:tcW w:w="2884" w:type="dxa"/>
          </w:tcPr>
          <w:p w14:paraId="6678503F" w14:textId="77777777" w:rsidR="00827D48" w:rsidRPr="007E0B31" w:rsidRDefault="00827D48" w:rsidP="00827D48">
            <w:pPr>
              <w:pStyle w:val="Arial11Bold"/>
              <w:rPr>
                <w:rFonts w:cs="Arial"/>
              </w:rPr>
            </w:pPr>
            <w:r w:rsidRPr="007E0B31">
              <w:rPr>
                <w:rFonts w:cs="Arial"/>
              </w:rPr>
              <w:t>Out of Synchronism</w:t>
            </w:r>
          </w:p>
        </w:tc>
        <w:tc>
          <w:tcPr>
            <w:tcW w:w="6634" w:type="dxa"/>
          </w:tcPr>
          <w:p w14:paraId="30AB79D2" w14:textId="77777777" w:rsidR="00827D48" w:rsidRPr="007E0B31" w:rsidRDefault="00827D48" w:rsidP="00827D48">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827D48" w:rsidRPr="007E0B31" w14:paraId="04D20161" w14:textId="77777777" w:rsidTr="747BA05C">
        <w:trPr>
          <w:cantSplit/>
        </w:trPr>
        <w:tc>
          <w:tcPr>
            <w:tcW w:w="2884" w:type="dxa"/>
          </w:tcPr>
          <w:p w14:paraId="2545C38A" w14:textId="77777777" w:rsidR="00827D48" w:rsidRPr="007E0B31" w:rsidRDefault="00827D48" w:rsidP="00827D48">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827D48" w:rsidRPr="007E0B31" w:rsidRDefault="00827D48" w:rsidP="00827D48">
            <w:pPr>
              <w:pStyle w:val="TableArial11"/>
              <w:rPr>
                <w:rFonts w:cs="Arial"/>
              </w:rPr>
            </w:pPr>
            <w:r w:rsidRPr="007E0B31">
              <w:rPr>
                <w:rFonts w:cs="Arial"/>
              </w:rPr>
              <w:t xml:space="preserve">The forecast value (in MW), </w:t>
            </w:r>
            <w:r>
              <w:rPr>
                <w:rFonts w:cs="Arial"/>
              </w:rPr>
              <w:t xml:space="preserve">profiled across the </w:t>
            </w:r>
            <w:proofErr w:type="gramStart"/>
            <w:r>
              <w:rPr>
                <w:rFonts w:cs="Arial"/>
              </w:rPr>
              <w:t>time period</w:t>
            </w:r>
            <w:proofErr w:type="gramEnd"/>
            <w:r>
              <w:rPr>
                <w:rFonts w:cs="Arial"/>
              </w:rPr>
              <w:t xml:space="preserve">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827D48" w:rsidRPr="007E0B31" w:rsidRDefault="00827D48" w:rsidP="00827D48">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827D48" w:rsidRPr="007E0B31" w14:paraId="4CD6C7B7" w14:textId="77777777" w:rsidTr="747BA05C">
        <w:trPr>
          <w:cantSplit/>
        </w:trPr>
        <w:tc>
          <w:tcPr>
            <w:tcW w:w="2884" w:type="dxa"/>
          </w:tcPr>
          <w:p w14:paraId="078B9004" w14:textId="77777777" w:rsidR="00827D48" w:rsidRPr="007E0B31" w:rsidRDefault="00827D48" w:rsidP="00827D48">
            <w:pPr>
              <w:pStyle w:val="Arial11Bold"/>
              <w:rPr>
                <w:rFonts w:cs="Arial"/>
              </w:rPr>
            </w:pPr>
            <w:r w:rsidRPr="007E0B31">
              <w:rPr>
                <w:rFonts w:cs="Arial"/>
              </w:rPr>
              <w:t>Over-excitation Limiter</w:t>
            </w:r>
          </w:p>
        </w:tc>
        <w:tc>
          <w:tcPr>
            <w:tcW w:w="6634" w:type="dxa"/>
          </w:tcPr>
          <w:p w14:paraId="102093E7" w14:textId="2C3E59FC"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30243EFA" w14:textId="77777777" w:rsidTr="747BA05C">
        <w:trPr>
          <w:cantSplit/>
        </w:trPr>
        <w:tc>
          <w:tcPr>
            <w:tcW w:w="2884" w:type="dxa"/>
          </w:tcPr>
          <w:p w14:paraId="66B8A1EA" w14:textId="0810689B" w:rsidR="00827D48" w:rsidRPr="007E0B31" w:rsidRDefault="00827D48" w:rsidP="00827D48">
            <w:pPr>
              <w:pStyle w:val="Arial11Bold"/>
              <w:rPr>
                <w:rFonts w:cs="Arial"/>
              </w:rPr>
            </w:pPr>
            <w:r w:rsidRPr="007E0B31">
              <w:rPr>
                <w:rFonts w:cs="Arial"/>
              </w:rPr>
              <w:t>Panel Chair</w:t>
            </w:r>
            <w:r>
              <w:rPr>
                <w:rFonts w:cs="Arial"/>
              </w:rPr>
              <w:t>person</w:t>
            </w:r>
          </w:p>
        </w:tc>
        <w:tc>
          <w:tcPr>
            <w:tcW w:w="6634" w:type="dxa"/>
          </w:tcPr>
          <w:p w14:paraId="54287BDA" w14:textId="77777777" w:rsidR="00827D48" w:rsidRPr="007E0B31" w:rsidRDefault="00827D48" w:rsidP="00827D48">
            <w:pPr>
              <w:pStyle w:val="TableArial11"/>
              <w:rPr>
                <w:rFonts w:cs="Arial"/>
              </w:rPr>
            </w:pPr>
            <w:r w:rsidRPr="007E0B31">
              <w:rPr>
                <w:rFonts w:cs="Arial"/>
              </w:rPr>
              <w:t>A person appointed as such in accordance with GR.4.1.</w:t>
            </w:r>
          </w:p>
        </w:tc>
      </w:tr>
      <w:tr w:rsidR="00827D48" w:rsidRPr="007E0B31" w14:paraId="407A0574" w14:textId="77777777" w:rsidTr="747BA05C">
        <w:trPr>
          <w:cantSplit/>
        </w:trPr>
        <w:tc>
          <w:tcPr>
            <w:tcW w:w="2884" w:type="dxa"/>
          </w:tcPr>
          <w:p w14:paraId="7990BC0E" w14:textId="77777777" w:rsidR="00827D48" w:rsidRPr="007E0B31" w:rsidRDefault="00827D48" w:rsidP="00827D48">
            <w:pPr>
              <w:pStyle w:val="Arial11Bold"/>
              <w:rPr>
                <w:rFonts w:cs="Arial"/>
              </w:rPr>
            </w:pPr>
            <w:r w:rsidRPr="007E0B31">
              <w:rPr>
                <w:rFonts w:cs="Arial"/>
              </w:rPr>
              <w:t>Panel Member</w:t>
            </w:r>
          </w:p>
        </w:tc>
        <w:tc>
          <w:tcPr>
            <w:tcW w:w="6634" w:type="dxa"/>
          </w:tcPr>
          <w:p w14:paraId="408B70FA" w14:textId="77777777" w:rsidR="00827D48" w:rsidRPr="007E0B31" w:rsidRDefault="00827D48" w:rsidP="00827D48">
            <w:pPr>
              <w:pStyle w:val="TableArial11"/>
              <w:rPr>
                <w:rFonts w:cs="Arial"/>
              </w:rPr>
            </w:pPr>
            <w:r w:rsidRPr="007E0B31">
              <w:rPr>
                <w:rFonts w:cs="Arial"/>
              </w:rPr>
              <w:t>Any of the persons identified as such in GR.4.</w:t>
            </w:r>
          </w:p>
        </w:tc>
      </w:tr>
      <w:tr w:rsidR="00827D48" w:rsidRPr="007E0B31" w14:paraId="4408AF49" w14:textId="77777777" w:rsidTr="747BA05C">
        <w:trPr>
          <w:cantSplit/>
        </w:trPr>
        <w:tc>
          <w:tcPr>
            <w:tcW w:w="2884" w:type="dxa"/>
          </w:tcPr>
          <w:p w14:paraId="24301CCB" w14:textId="77777777" w:rsidR="00827D48" w:rsidRPr="007E0B31" w:rsidRDefault="00827D48" w:rsidP="00827D48">
            <w:pPr>
              <w:pStyle w:val="Arial11Bold"/>
              <w:rPr>
                <w:rFonts w:cs="Arial"/>
              </w:rPr>
            </w:pPr>
            <w:r w:rsidRPr="007E0B31">
              <w:rPr>
                <w:rFonts w:cs="Arial"/>
              </w:rPr>
              <w:t>Panel Members’</w:t>
            </w:r>
          </w:p>
          <w:p w14:paraId="64CD4F91" w14:textId="77777777" w:rsidR="00827D48" w:rsidRPr="007E0B31" w:rsidRDefault="00827D48" w:rsidP="00827D48">
            <w:pPr>
              <w:pStyle w:val="Arial11Bold"/>
              <w:rPr>
                <w:rFonts w:cs="Arial"/>
              </w:rPr>
            </w:pPr>
            <w:r w:rsidRPr="007E0B31">
              <w:rPr>
                <w:rFonts w:cs="Arial"/>
              </w:rPr>
              <w:t>Recommendation</w:t>
            </w:r>
          </w:p>
        </w:tc>
        <w:tc>
          <w:tcPr>
            <w:tcW w:w="6634" w:type="dxa"/>
          </w:tcPr>
          <w:p w14:paraId="337253E1" w14:textId="33E0395A" w:rsidR="00827D48" w:rsidRPr="007E0B31" w:rsidRDefault="00827D48" w:rsidP="00827D48">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827D48" w:rsidRPr="007E0B31" w14:paraId="73919D58" w14:textId="77777777" w:rsidTr="747BA05C">
        <w:trPr>
          <w:cantSplit/>
        </w:trPr>
        <w:tc>
          <w:tcPr>
            <w:tcW w:w="2884" w:type="dxa"/>
          </w:tcPr>
          <w:p w14:paraId="1C39677A" w14:textId="77777777" w:rsidR="00827D48" w:rsidRPr="007E0B31" w:rsidRDefault="00827D48" w:rsidP="00827D48">
            <w:pPr>
              <w:pStyle w:val="Arial11Bold"/>
              <w:rPr>
                <w:rFonts w:cs="Arial"/>
              </w:rPr>
            </w:pPr>
            <w:r w:rsidRPr="007E0B31">
              <w:rPr>
                <w:rFonts w:cs="Arial"/>
              </w:rPr>
              <w:t>Panel Secretary</w:t>
            </w:r>
          </w:p>
        </w:tc>
        <w:tc>
          <w:tcPr>
            <w:tcW w:w="6634" w:type="dxa"/>
          </w:tcPr>
          <w:p w14:paraId="614372A2" w14:textId="77777777" w:rsidR="00827D48" w:rsidRPr="007E0B31" w:rsidRDefault="00827D48" w:rsidP="00827D48">
            <w:pPr>
              <w:pStyle w:val="TableArial11"/>
              <w:rPr>
                <w:rFonts w:cs="Arial"/>
              </w:rPr>
            </w:pPr>
            <w:r w:rsidRPr="007E0B31">
              <w:rPr>
                <w:rFonts w:cs="Arial"/>
              </w:rPr>
              <w:t>A person appointed as such in accordance with GR.3.1.2(d).</w:t>
            </w:r>
          </w:p>
        </w:tc>
      </w:tr>
      <w:tr w:rsidR="00827D48" w:rsidRPr="007E0B31" w14:paraId="1D7F1B6B" w14:textId="77777777" w:rsidTr="747BA05C">
        <w:trPr>
          <w:cantSplit/>
        </w:trPr>
        <w:tc>
          <w:tcPr>
            <w:tcW w:w="2884" w:type="dxa"/>
          </w:tcPr>
          <w:p w14:paraId="344E39C6" w14:textId="77777777" w:rsidR="00827D48" w:rsidRPr="007E0B31" w:rsidRDefault="00827D48" w:rsidP="00827D48">
            <w:pPr>
              <w:pStyle w:val="Arial11Bold"/>
              <w:rPr>
                <w:rFonts w:cs="Arial"/>
              </w:rPr>
            </w:pPr>
            <w:r w:rsidRPr="007E0B31">
              <w:rPr>
                <w:rFonts w:cs="Arial"/>
              </w:rPr>
              <w:t>Part 1 System Ancillary Services</w:t>
            </w:r>
          </w:p>
        </w:tc>
        <w:tc>
          <w:tcPr>
            <w:tcW w:w="6634" w:type="dxa"/>
          </w:tcPr>
          <w:p w14:paraId="380B1DB3" w14:textId="77777777" w:rsidR="00827D48" w:rsidRPr="007E0B31" w:rsidRDefault="00827D48" w:rsidP="00827D48">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827D48" w:rsidRPr="007E0B31" w14:paraId="0D7E215D" w14:textId="77777777" w:rsidTr="747BA05C">
        <w:trPr>
          <w:cantSplit/>
        </w:trPr>
        <w:tc>
          <w:tcPr>
            <w:tcW w:w="2884" w:type="dxa"/>
          </w:tcPr>
          <w:p w14:paraId="304BA4F9" w14:textId="77777777" w:rsidR="00827D48" w:rsidRPr="007E0B31" w:rsidRDefault="00827D48" w:rsidP="00827D48">
            <w:pPr>
              <w:pStyle w:val="Arial11Bold"/>
              <w:rPr>
                <w:rFonts w:cs="Arial"/>
              </w:rPr>
            </w:pPr>
            <w:r w:rsidRPr="007E0B31">
              <w:rPr>
                <w:rFonts w:cs="Arial"/>
              </w:rPr>
              <w:t>Part 2 System Ancillary Services</w:t>
            </w:r>
          </w:p>
        </w:tc>
        <w:tc>
          <w:tcPr>
            <w:tcW w:w="6634" w:type="dxa"/>
          </w:tcPr>
          <w:p w14:paraId="6104BAC6" w14:textId="77777777" w:rsidR="00827D48" w:rsidRPr="007E0B31" w:rsidRDefault="00827D48" w:rsidP="00827D48">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827D48" w:rsidRPr="007E0B31" w14:paraId="15BCB468" w14:textId="77777777" w:rsidTr="747BA05C">
        <w:trPr>
          <w:cantSplit/>
        </w:trPr>
        <w:tc>
          <w:tcPr>
            <w:tcW w:w="2884" w:type="dxa"/>
          </w:tcPr>
          <w:p w14:paraId="3AD2A1AF" w14:textId="77777777" w:rsidR="00827D48" w:rsidRPr="007E0B31" w:rsidRDefault="00827D48" w:rsidP="00827D48">
            <w:pPr>
              <w:pStyle w:val="Arial11Bold"/>
              <w:rPr>
                <w:rFonts w:cs="Arial"/>
              </w:rPr>
            </w:pPr>
            <w:r w:rsidRPr="007E0B31">
              <w:rPr>
                <w:rFonts w:cs="Arial"/>
              </w:rPr>
              <w:t>Part Load</w:t>
            </w:r>
          </w:p>
        </w:tc>
        <w:tc>
          <w:tcPr>
            <w:tcW w:w="6634" w:type="dxa"/>
          </w:tcPr>
          <w:p w14:paraId="3D91998E" w14:textId="77777777" w:rsidR="00827D48" w:rsidRPr="007E0B31" w:rsidRDefault="00827D48" w:rsidP="00827D48">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827D48" w:rsidRPr="007E0B31" w14:paraId="2651AA6E" w14:textId="77777777" w:rsidTr="747BA05C">
        <w:trPr>
          <w:cantSplit/>
        </w:trPr>
        <w:tc>
          <w:tcPr>
            <w:tcW w:w="2884" w:type="dxa"/>
          </w:tcPr>
          <w:p w14:paraId="18C02C4B" w14:textId="05548110" w:rsidR="00827D48" w:rsidRPr="0053170A" w:rsidRDefault="00827D48" w:rsidP="00827D48">
            <w:pPr>
              <w:pStyle w:val="Arial11Bold"/>
              <w:rPr>
                <w:rFonts w:cs="Arial"/>
              </w:rPr>
            </w:pPr>
            <w:r w:rsidRPr="002510FF">
              <w:rPr>
                <w:rFonts w:cs="Arial"/>
              </w:rPr>
              <w:t>Peak Current Rating</w:t>
            </w:r>
          </w:p>
        </w:tc>
        <w:tc>
          <w:tcPr>
            <w:tcW w:w="6634" w:type="dxa"/>
          </w:tcPr>
          <w:p w14:paraId="15E7F46B" w14:textId="77777777" w:rsidR="00827D48" w:rsidRPr="002510FF" w:rsidRDefault="00827D48" w:rsidP="00827D48">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827D48" w:rsidRPr="002510FF" w:rsidRDefault="00827D48" w:rsidP="00827D48">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827D48" w:rsidRPr="002510FF" w:rsidRDefault="00827D48" w:rsidP="00827D48">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827D48" w:rsidRPr="0053170A" w:rsidRDefault="00827D48" w:rsidP="00827D48">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827D48" w:rsidRPr="007E0B31" w14:paraId="55F461B9" w14:textId="77777777" w:rsidTr="747BA05C">
        <w:trPr>
          <w:cantSplit/>
        </w:trPr>
        <w:tc>
          <w:tcPr>
            <w:tcW w:w="2884" w:type="dxa"/>
          </w:tcPr>
          <w:p w14:paraId="0361A8C4" w14:textId="77777777" w:rsidR="00827D48" w:rsidRPr="007E0B31" w:rsidRDefault="00827D48" w:rsidP="00827D48">
            <w:pPr>
              <w:pStyle w:val="Arial11Bold"/>
              <w:rPr>
                <w:rFonts w:cs="Arial"/>
              </w:rPr>
            </w:pPr>
            <w:r w:rsidRPr="007E0B31">
              <w:rPr>
                <w:rFonts w:cs="Arial"/>
              </w:rPr>
              <w:lastRenderedPageBreak/>
              <w:t>Permit for Work for proximity work</w:t>
            </w:r>
          </w:p>
        </w:tc>
        <w:tc>
          <w:tcPr>
            <w:tcW w:w="6634" w:type="dxa"/>
          </w:tcPr>
          <w:p w14:paraId="54941668" w14:textId="77777777" w:rsidR="00827D48" w:rsidRPr="007E0B31" w:rsidRDefault="00827D48" w:rsidP="00827D48">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827D48" w:rsidRPr="007E0B31" w:rsidRDefault="00827D48" w:rsidP="00827D48">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827D48" w:rsidRPr="007E0B31" w14:paraId="1F8F8A6D" w14:textId="77777777" w:rsidTr="747BA05C">
        <w:trPr>
          <w:cantSplit/>
        </w:trPr>
        <w:tc>
          <w:tcPr>
            <w:tcW w:w="2884" w:type="dxa"/>
          </w:tcPr>
          <w:p w14:paraId="1B55D572" w14:textId="77777777" w:rsidR="00827D48" w:rsidRPr="007E0B31" w:rsidRDefault="00827D48" w:rsidP="00827D48">
            <w:pPr>
              <w:pStyle w:val="Arial11Bold"/>
              <w:rPr>
                <w:rFonts w:cs="Arial"/>
              </w:rPr>
            </w:pPr>
            <w:r w:rsidRPr="007E0B31">
              <w:rPr>
                <w:rFonts w:cs="Arial"/>
              </w:rPr>
              <w:t>Partial Shutdown</w:t>
            </w:r>
          </w:p>
        </w:tc>
        <w:tc>
          <w:tcPr>
            <w:tcW w:w="6634" w:type="dxa"/>
          </w:tcPr>
          <w:p w14:paraId="46EA24B8" w14:textId="5CFCBC5C" w:rsidR="00827D48" w:rsidRPr="007E0B31" w:rsidRDefault="00827D48" w:rsidP="00827D48">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827D48" w:rsidRPr="007E0B31" w14:paraId="01813162" w14:textId="77777777" w:rsidTr="747BA05C">
        <w:trPr>
          <w:cantSplit/>
        </w:trPr>
        <w:tc>
          <w:tcPr>
            <w:tcW w:w="2884" w:type="dxa"/>
          </w:tcPr>
          <w:p w14:paraId="60BE3A6F" w14:textId="77777777" w:rsidR="00827D48" w:rsidRPr="007E0B31" w:rsidRDefault="00827D48" w:rsidP="00827D48">
            <w:pPr>
              <w:pStyle w:val="Arial11Bold"/>
              <w:rPr>
                <w:rFonts w:cs="Arial"/>
              </w:rPr>
            </w:pPr>
            <w:r w:rsidRPr="007E0B31">
              <w:rPr>
                <w:rFonts w:cs="Arial"/>
              </w:rPr>
              <w:t>Pending Grid Code Modification Proposal</w:t>
            </w:r>
          </w:p>
        </w:tc>
        <w:tc>
          <w:tcPr>
            <w:tcW w:w="6634" w:type="dxa"/>
          </w:tcPr>
          <w:p w14:paraId="7CD48F0F"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827D48" w:rsidRPr="007E0B31" w14:paraId="6FD50AA9" w14:textId="77777777" w:rsidTr="747BA05C">
        <w:trPr>
          <w:cantSplit/>
        </w:trPr>
        <w:tc>
          <w:tcPr>
            <w:tcW w:w="2884" w:type="dxa"/>
          </w:tcPr>
          <w:p w14:paraId="18519627" w14:textId="64385BF6" w:rsidR="00827D48" w:rsidRPr="00247DBF" w:rsidRDefault="00827D48" w:rsidP="00827D48">
            <w:pPr>
              <w:pStyle w:val="Arial11Bold"/>
              <w:rPr>
                <w:rFonts w:cs="Arial"/>
              </w:rPr>
            </w:pPr>
            <w:r w:rsidRPr="002510FF">
              <w:rPr>
                <w:rFonts w:cs="Arial"/>
              </w:rPr>
              <w:t>Phase Jump Angle</w:t>
            </w:r>
          </w:p>
        </w:tc>
        <w:tc>
          <w:tcPr>
            <w:tcW w:w="6634" w:type="dxa"/>
          </w:tcPr>
          <w:p w14:paraId="0CFA0D18" w14:textId="612CCA40" w:rsidR="00827D48" w:rsidRPr="00247DBF" w:rsidRDefault="00827D48" w:rsidP="00827D48">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827D48" w:rsidRPr="007E0B31" w14:paraId="4A36544F" w14:textId="77777777" w:rsidTr="747BA05C">
        <w:trPr>
          <w:cantSplit/>
        </w:trPr>
        <w:tc>
          <w:tcPr>
            <w:tcW w:w="2884" w:type="dxa"/>
          </w:tcPr>
          <w:p w14:paraId="4B64D01C" w14:textId="0E57E9F2" w:rsidR="00827D48" w:rsidRPr="00247DBF" w:rsidRDefault="00827D48" w:rsidP="00827D48">
            <w:pPr>
              <w:pStyle w:val="Arial11Bold"/>
              <w:rPr>
                <w:rFonts w:cs="Arial"/>
              </w:rPr>
            </w:pPr>
            <w:r w:rsidRPr="002510FF">
              <w:rPr>
                <w:rFonts w:cs="Arial"/>
              </w:rPr>
              <w:t xml:space="preserve">Phase Jump Angle Limit </w:t>
            </w:r>
          </w:p>
        </w:tc>
        <w:tc>
          <w:tcPr>
            <w:tcW w:w="6634" w:type="dxa"/>
          </w:tcPr>
          <w:p w14:paraId="7590AC7E" w14:textId="5DB6A395" w:rsidR="00827D48" w:rsidRPr="00247DBF" w:rsidRDefault="00827D48" w:rsidP="00827D48">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827D48" w:rsidRPr="007E0B31" w14:paraId="6A5A8541" w14:textId="77777777" w:rsidTr="747BA05C">
        <w:trPr>
          <w:cantSplit/>
        </w:trPr>
        <w:tc>
          <w:tcPr>
            <w:tcW w:w="2884" w:type="dxa"/>
          </w:tcPr>
          <w:p w14:paraId="22CECB1C" w14:textId="42AE6D96" w:rsidR="00827D48" w:rsidRPr="00247DBF" w:rsidRDefault="00827D48" w:rsidP="00827D48">
            <w:pPr>
              <w:pStyle w:val="Arial11Bold"/>
              <w:rPr>
                <w:rFonts w:cs="Arial"/>
              </w:rPr>
            </w:pPr>
            <w:r w:rsidRPr="002510FF">
              <w:rPr>
                <w:rFonts w:cs="Arial"/>
              </w:rPr>
              <w:t>Phase Jump Angle Withstand</w:t>
            </w:r>
          </w:p>
        </w:tc>
        <w:tc>
          <w:tcPr>
            <w:tcW w:w="6634" w:type="dxa"/>
          </w:tcPr>
          <w:p w14:paraId="7252B79A" w14:textId="38AEE0E5" w:rsidR="00827D48" w:rsidRPr="00247DBF" w:rsidRDefault="00827D48" w:rsidP="00827D48">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827D48" w:rsidRPr="007E0B31" w14:paraId="05663CAA" w14:textId="77777777" w:rsidTr="747BA05C">
        <w:trPr>
          <w:cantSplit/>
        </w:trPr>
        <w:tc>
          <w:tcPr>
            <w:tcW w:w="2884" w:type="dxa"/>
          </w:tcPr>
          <w:p w14:paraId="545024B0" w14:textId="77777777" w:rsidR="00827D48" w:rsidRPr="007E0B31" w:rsidRDefault="00827D48" w:rsidP="00827D48">
            <w:pPr>
              <w:pStyle w:val="Arial11Bold"/>
              <w:rPr>
                <w:rFonts w:cs="Arial"/>
              </w:rPr>
            </w:pPr>
            <w:r w:rsidRPr="007E0B31">
              <w:rPr>
                <w:rFonts w:cs="Arial"/>
              </w:rPr>
              <w:t>Phase (Voltage) Unbalance</w:t>
            </w:r>
          </w:p>
        </w:tc>
        <w:tc>
          <w:tcPr>
            <w:tcW w:w="6634" w:type="dxa"/>
          </w:tcPr>
          <w:p w14:paraId="219C5499" w14:textId="77777777" w:rsidR="00827D48" w:rsidRPr="007E0B31" w:rsidRDefault="00827D48" w:rsidP="00827D48">
            <w:pPr>
              <w:pStyle w:val="TableArial11"/>
              <w:rPr>
                <w:rFonts w:cs="Arial"/>
              </w:rPr>
            </w:pPr>
            <w:r w:rsidRPr="007E0B31">
              <w:rPr>
                <w:rFonts w:cs="Arial"/>
              </w:rPr>
              <w:t>The ratio (in percent) between the rms values of the negative sequence component and the positive sequence component of the voltage.</w:t>
            </w:r>
          </w:p>
        </w:tc>
      </w:tr>
      <w:tr w:rsidR="00827D48" w:rsidRPr="007E0B31" w14:paraId="0C635CC5" w14:textId="77777777" w:rsidTr="747BA05C">
        <w:trPr>
          <w:cantSplit/>
        </w:trPr>
        <w:tc>
          <w:tcPr>
            <w:tcW w:w="2884" w:type="dxa"/>
          </w:tcPr>
          <w:p w14:paraId="3E31F962" w14:textId="77777777" w:rsidR="00827D48" w:rsidRPr="007E0B31" w:rsidRDefault="00827D48" w:rsidP="00827D48">
            <w:pPr>
              <w:pStyle w:val="Arial11Bold"/>
              <w:rPr>
                <w:rFonts w:cs="Arial"/>
              </w:rPr>
            </w:pPr>
            <w:r w:rsidRPr="007E0B31">
              <w:rPr>
                <w:rFonts w:cs="Arial"/>
              </w:rPr>
              <w:lastRenderedPageBreak/>
              <w:t>Physical Notification</w:t>
            </w:r>
          </w:p>
        </w:tc>
        <w:tc>
          <w:tcPr>
            <w:tcW w:w="6634" w:type="dxa"/>
          </w:tcPr>
          <w:p w14:paraId="1E390436" w14:textId="6EB99028" w:rsidR="00827D48" w:rsidRPr="007E0B31" w:rsidRDefault="00827D48" w:rsidP="00827D48">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827D48" w:rsidRPr="007E0B31" w14:paraId="583C475D" w14:textId="77777777" w:rsidTr="747BA05C">
        <w:trPr>
          <w:cantSplit/>
        </w:trPr>
        <w:tc>
          <w:tcPr>
            <w:tcW w:w="2884" w:type="dxa"/>
          </w:tcPr>
          <w:p w14:paraId="5AEA9A2D" w14:textId="77777777" w:rsidR="00827D48" w:rsidRPr="007E0B31" w:rsidRDefault="00827D48" w:rsidP="00827D48">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827D48" w:rsidRPr="007E0B31" w:rsidRDefault="00827D48" w:rsidP="00827D48">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827D48" w:rsidRPr="007E0B31" w14:paraId="5058EEC1" w14:textId="77777777" w:rsidTr="747BA05C">
        <w:trPr>
          <w:cantSplit/>
        </w:trPr>
        <w:tc>
          <w:tcPr>
            <w:tcW w:w="2884" w:type="dxa"/>
          </w:tcPr>
          <w:p w14:paraId="1B8A9F6B" w14:textId="77777777" w:rsidR="00827D48" w:rsidRPr="007E0B31" w:rsidRDefault="00827D48" w:rsidP="00827D48">
            <w:pPr>
              <w:pStyle w:val="Arial11Bold"/>
              <w:rPr>
                <w:rFonts w:cs="Arial"/>
              </w:rPr>
            </w:pPr>
            <w:r w:rsidRPr="007E0B31">
              <w:rPr>
                <w:rFonts w:cs="Arial"/>
              </w:rPr>
              <w:t>Planned Maintenance Outage</w:t>
            </w:r>
          </w:p>
        </w:tc>
        <w:tc>
          <w:tcPr>
            <w:tcW w:w="6634" w:type="dxa"/>
          </w:tcPr>
          <w:p w14:paraId="30127D2D" w14:textId="435FEC76" w:rsidR="00827D48" w:rsidRPr="007E0B31" w:rsidRDefault="00827D48" w:rsidP="00827D48">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827D48" w:rsidRPr="007E0B31" w14:paraId="0012AFBC" w14:textId="77777777" w:rsidTr="747BA05C">
        <w:trPr>
          <w:cantSplit/>
        </w:trPr>
        <w:tc>
          <w:tcPr>
            <w:tcW w:w="2884" w:type="dxa"/>
          </w:tcPr>
          <w:p w14:paraId="7ECC3FEC" w14:textId="77777777" w:rsidR="00827D48" w:rsidRPr="007E0B31" w:rsidRDefault="00827D48" w:rsidP="00827D48">
            <w:pPr>
              <w:pStyle w:val="Arial11Bold"/>
              <w:rPr>
                <w:rFonts w:cs="Arial"/>
              </w:rPr>
            </w:pPr>
            <w:r w:rsidRPr="007E0B31">
              <w:rPr>
                <w:rFonts w:cs="Arial"/>
              </w:rPr>
              <w:t>Planned Outage</w:t>
            </w:r>
          </w:p>
        </w:tc>
        <w:tc>
          <w:tcPr>
            <w:tcW w:w="6634" w:type="dxa"/>
          </w:tcPr>
          <w:p w14:paraId="7CBD2A74" w14:textId="51FF4C20" w:rsidR="00827D48" w:rsidRPr="007E0B31" w:rsidRDefault="00827D48" w:rsidP="00827D48">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827D48" w:rsidRPr="007E0B31" w14:paraId="5F0D47AA" w14:textId="77777777" w:rsidTr="747BA05C">
        <w:trPr>
          <w:cantSplit/>
        </w:trPr>
        <w:tc>
          <w:tcPr>
            <w:tcW w:w="2884" w:type="dxa"/>
          </w:tcPr>
          <w:p w14:paraId="67EC820E" w14:textId="77777777" w:rsidR="00827D48" w:rsidRPr="007E0B31" w:rsidRDefault="00827D48" w:rsidP="00827D48">
            <w:pPr>
              <w:pStyle w:val="Arial11Bold"/>
              <w:rPr>
                <w:rFonts w:cs="Arial"/>
              </w:rPr>
            </w:pPr>
            <w:r w:rsidRPr="007E0B31">
              <w:rPr>
                <w:rFonts w:cs="Arial"/>
              </w:rPr>
              <w:t>Plant</w:t>
            </w:r>
          </w:p>
        </w:tc>
        <w:tc>
          <w:tcPr>
            <w:tcW w:w="6634" w:type="dxa"/>
          </w:tcPr>
          <w:p w14:paraId="77464D38" w14:textId="77777777" w:rsidR="00827D48" w:rsidRPr="007E0B31" w:rsidRDefault="00827D48" w:rsidP="00827D48">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827D48" w:rsidRPr="007E0B31" w14:paraId="78245E04" w14:textId="77777777" w:rsidTr="747BA05C">
        <w:trPr>
          <w:cantSplit/>
        </w:trPr>
        <w:tc>
          <w:tcPr>
            <w:tcW w:w="2884" w:type="dxa"/>
          </w:tcPr>
          <w:p w14:paraId="1B833B5F" w14:textId="77777777" w:rsidR="00827D48" w:rsidRPr="007E0B31" w:rsidRDefault="00827D48" w:rsidP="00827D48">
            <w:pPr>
              <w:pStyle w:val="Arial11Bold"/>
              <w:rPr>
                <w:rFonts w:cs="Arial"/>
              </w:rPr>
            </w:pPr>
            <w:r w:rsidRPr="007E0B31">
              <w:rPr>
                <w:rFonts w:cs="Arial"/>
              </w:rPr>
              <w:t>Point of Common Coupling</w:t>
            </w:r>
          </w:p>
        </w:tc>
        <w:tc>
          <w:tcPr>
            <w:tcW w:w="6634" w:type="dxa"/>
          </w:tcPr>
          <w:p w14:paraId="14897399" w14:textId="77777777" w:rsidR="00827D48" w:rsidRPr="007E0B31" w:rsidRDefault="00827D48" w:rsidP="00827D48">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827D48" w:rsidRPr="007E0B31" w14:paraId="5E9A00B9" w14:textId="77777777" w:rsidTr="747BA05C">
        <w:trPr>
          <w:cantSplit/>
        </w:trPr>
        <w:tc>
          <w:tcPr>
            <w:tcW w:w="2884" w:type="dxa"/>
          </w:tcPr>
          <w:p w14:paraId="2637AA74" w14:textId="77777777" w:rsidR="00827D48" w:rsidRPr="007E0B31" w:rsidRDefault="00827D48" w:rsidP="00827D48">
            <w:pPr>
              <w:pStyle w:val="Arial11Bold"/>
              <w:rPr>
                <w:rFonts w:cs="Arial"/>
              </w:rPr>
            </w:pPr>
            <w:r w:rsidRPr="007E0B31">
              <w:rPr>
                <w:rFonts w:cs="Arial"/>
              </w:rPr>
              <w:t>Point of Connection</w:t>
            </w:r>
          </w:p>
        </w:tc>
        <w:tc>
          <w:tcPr>
            <w:tcW w:w="6634" w:type="dxa"/>
          </w:tcPr>
          <w:p w14:paraId="4092E64D" w14:textId="77777777" w:rsidR="00827D48" w:rsidRPr="007E0B31" w:rsidRDefault="00827D48" w:rsidP="00827D48">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827D48" w:rsidRPr="007E0B31" w14:paraId="12DBCD04" w14:textId="77777777" w:rsidTr="747BA05C">
        <w:trPr>
          <w:cantSplit/>
        </w:trPr>
        <w:tc>
          <w:tcPr>
            <w:tcW w:w="2884" w:type="dxa"/>
          </w:tcPr>
          <w:p w14:paraId="551A907F" w14:textId="77777777" w:rsidR="00827D48" w:rsidRPr="007E0B31" w:rsidRDefault="00827D48" w:rsidP="00827D48">
            <w:pPr>
              <w:pStyle w:val="Arial11Bold"/>
              <w:rPr>
                <w:rFonts w:cs="Arial"/>
              </w:rPr>
            </w:pPr>
            <w:r w:rsidRPr="007E0B31">
              <w:rPr>
                <w:rFonts w:cs="Arial"/>
              </w:rPr>
              <w:t>Point of Isolation</w:t>
            </w:r>
          </w:p>
        </w:tc>
        <w:tc>
          <w:tcPr>
            <w:tcW w:w="6634" w:type="dxa"/>
          </w:tcPr>
          <w:p w14:paraId="7726496D" w14:textId="77777777" w:rsidR="00827D48" w:rsidRPr="007E0B31" w:rsidRDefault="00827D48" w:rsidP="00827D48">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827D48" w:rsidRPr="007E0B31" w14:paraId="79CC6E2F" w14:textId="77777777" w:rsidTr="747BA05C">
        <w:trPr>
          <w:cantSplit/>
        </w:trPr>
        <w:tc>
          <w:tcPr>
            <w:tcW w:w="2884" w:type="dxa"/>
          </w:tcPr>
          <w:p w14:paraId="1554D405" w14:textId="77777777" w:rsidR="00827D48" w:rsidRPr="007E0B31" w:rsidRDefault="00827D48" w:rsidP="00827D48">
            <w:pPr>
              <w:pStyle w:val="Arial11Bold"/>
              <w:rPr>
                <w:rFonts w:cs="Arial"/>
              </w:rPr>
            </w:pPr>
            <w:r w:rsidRPr="007E0B31">
              <w:rPr>
                <w:rFonts w:cs="Arial"/>
              </w:rPr>
              <w:t>Post-Control Phase</w:t>
            </w:r>
          </w:p>
        </w:tc>
        <w:tc>
          <w:tcPr>
            <w:tcW w:w="6634" w:type="dxa"/>
          </w:tcPr>
          <w:p w14:paraId="725674D1" w14:textId="77777777" w:rsidR="00827D48" w:rsidRPr="007E0B31" w:rsidRDefault="00827D48" w:rsidP="00827D48">
            <w:pPr>
              <w:pStyle w:val="TableArial11"/>
              <w:rPr>
                <w:rFonts w:cs="Arial"/>
              </w:rPr>
            </w:pPr>
            <w:r w:rsidRPr="007E0B31">
              <w:rPr>
                <w:rFonts w:cs="Arial"/>
              </w:rPr>
              <w:t>The period following real time operation.</w:t>
            </w:r>
          </w:p>
        </w:tc>
      </w:tr>
      <w:tr w:rsidR="00827D48" w:rsidRPr="007E0B31" w14:paraId="6D586683" w14:textId="77777777" w:rsidTr="747BA05C">
        <w:trPr>
          <w:cantSplit/>
        </w:trPr>
        <w:tc>
          <w:tcPr>
            <w:tcW w:w="2884" w:type="dxa"/>
          </w:tcPr>
          <w:p w14:paraId="32ABEF72" w14:textId="77777777" w:rsidR="00827D48" w:rsidRPr="007E0B31" w:rsidRDefault="00827D48" w:rsidP="00827D48">
            <w:pPr>
              <w:pStyle w:val="Arial11Bold"/>
              <w:rPr>
                <w:rFonts w:cs="Arial"/>
              </w:rPr>
            </w:pPr>
            <w:r w:rsidRPr="007E0B31">
              <w:rPr>
                <w:rFonts w:cs="Arial"/>
              </w:rPr>
              <w:t>Power Available</w:t>
            </w:r>
          </w:p>
        </w:tc>
        <w:tc>
          <w:tcPr>
            <w:tcW w:w="6634" w:type="dxa"/>
          </w:tcPr>
          <w:p w14:paraId="090DB153" w14:textId="783F911A" w:rsidR="00827D48" w:rsidRPr="007E0B31" w:rsidRDefault="00827D48" w:rsidP="00827D48">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827D48" w:rsidRPr="007E0B31" w14:paraId="345CCB51" w14:textId="77777777" w:rsidTr="747BA05C">
        <w:trPr>
          <w:cantSplit/>
        </w:trPr>
        <w:tc>
          <w:tcPr>
            <w:tcW w:w="2884" w:type="dxa"/>
          </w:tcPr>
          <w:p w14:paraId="7361939E" w14:textId="77777777" w:rsidR="00827D48" w:rsidRPr="007E0B31" w:rsidRDefault="00827D48" w:rsidP="00827D48">
            <w:pPr>
              <w:pStyle w:val="Arial11Bold"/>
              <w:rPr>
                <w:rFonts w:cs="Arial"/>
              </w:rPr>
            </w:pPr>
            <w:r w:rsidRPr="007E0B31">
              <w:rPr>
                <w:rFonts w:cs="Arial"/>
              </w:rPr>
              <w:lastRenderedPageBreak/>
              <w:t>Power Factor</w:t>
            </w:r>
          </w:p>
        </w:tc>
        <w:tc>
          <w:tcPr>
            <w:tcW w:w="6634" w:type="dxa"/>
          </w:tcPr>
          <w:p w14:paraId="01690120" w14:textId="77777777" w:rsidR="00827D48" w:rsidRPr="007E0B31" w:rsidRDefault="00827D48" w:rsidP="00827D48">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827D48" w:rsidRPr="007E0B31" w14:paraId="2852E6E0" w14:textId="77777777" w:rsidTr="747BA05C">
        <w:trPr>
          <w:cantSplit/>
        </w:trPr>
        <w:tc>
          <w:tcPr>
            <w:tcW w:w="2884" w:type="dxa"/>
          </w:tcPr>
          <w:p w14:paraId="66F0C016" w14:textId="77777777" w:rsidR="00827D48" w:rsidRPr="007E0B31" w:rsidRDefault="00827D48" w:rsidP="00827D48">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827D48" w:rsidRPr="007E0B31" w:rsidRDefault="00827D48" w:rsidP="00827D48">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827D48" w:rsidRPr="007E0B31" w14:paraId="562ACF6D" w14:textId="77777777" w:rsidTr="747BA05C">
        <w:trPr>
          <w:cantSplit/>
        </w:trPr>
        <w:tc>
          <w:tcPr>
            <w:tcW w:w="2884" w:type="dxa"/>
          </w:tcPr>
          <w:p w14:paraId="0F6FF16D"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827D48" w:rsidRPr="007E0B31" w14:paraId="53E0E2A7" w14:textId="77777777" w:rsidTr="747BA05C">
        <w:trPr>
          <w:cantSplit/>
        </w:trPr>
        <w:tc>
          <w:tcPr>
            <w:tcW w:w="2884" w:type="dxa"/>
          </w:tcPr>
          <w:p w14:paraId="43647C96"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827D48" w:rsidRPr="007E0B31" w14:paraId="06D65955" w14:textId="77777777" w:rsidTr="747BA05C">
        <w:trPr>
          <w:cantSplit/>
        </w:trPr>
        <w:tc>
          <w:tcPr>
            <w:tcW w:w="2884" w:type="dxa"/>
          </w:tcPr>
          <w:p w14:paraId="7563FE8D" w14:textId="77777777" w:rsidR="00827D48" w:rsidRPr="007E0B31" w:rsidRDefault="00827D48" w:rsidP="00827D48">
            <w:pPr>
              <w:pStyle w:val="Arial11Bold"/>
              <w:rPr>
                <w:rFonts w:cs="Arial"/>
              </w:rPr>
            </w:pPr>
            <w:r w:rsidRPr="007E0B31">
              <w:rPr>
                <w:rFonts w:cs="Arial"/>
              </w:rPr>
              <w:t>Power Island</w:t>
            </w:r>
          </w:p>
        </w:tc>
        <w:tc>
          <w:tcPr>
            <w:tcW w:w="6634" w:type="dxa"/>
          </w:tcPr>
          <w:p w14:paraId="18296362" w14:textId="77777777" w:rsidR="00827D48" w:rsidRPr="007E0B31" w:rsidRDefault="00827D48" w:rsidP="00827D48">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827D48" w:rsidRPr="007E0B31" w14:paraId="7C3D7BF6" w14:textId="77777777" w:rsidTr="747BA05C">
        <w:trPr>
          <w:cantSplit/>
        </w:trPr>
        <w:tc>
          <w:tcPr>
            <w:tcW w:w="2884" w:type="dxa"/>
          </w:tcPr>
          <w:p w14:paraId="682DC43B" w14:textId="77777777" w:rsidR="00827D48" w:rsidRPr="007E0B31" w:rsidRDefault="00827D48" w:rsidP="00827D48">
            <w:pPr>
              <w:pStyle w:val="Arial11Bold"/>
              <w:rPr>
                <w:rFonts w:cs="Arial"/>
              </w:rPr>
            </w:pPr>
            <w:r w:rsidRPr="007E0B31">
              <w:rPr>
                <w:rFonts w:cs="Arial"/>
              </w:rPr>
              <w:t>Power Park Module</w:t>
            </w:r>
          </w:p>
        </w:tc>
        <w:tc>
          <w:tcPr>
            <w:tcW w:w="6634" w:type="dxa"/>
          </w:tcPr>
          <w:p w14:paraId="3ECDE7AC" w14:textId="77777777" w:rsidR="00827D48" w:rsidRPr="007E0B31" w:rsidRDefault="00827D48" w:rsidP="00827D48">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827D48" w:rsidRPr="007E0B31" w14:paraId="6D897286" w14:textId="77777777" w:rsidTr="747BA05C">
        <w:trPr>
          <w:cantSplit/>
        </w:trPr>
        <w:tc>
          <w:tcPr>
            <w:tcW w:w="2884" w:type="dxa"/>
          </w:tcPr>
          <w:p w14:paraId="5DC97B56" w14:textId="77777777" w:rsidR="00827D48" w:rsidRPr="007E0B31" w:rsidRDefault="00827D48" w:rsidP="00827D48">
            <w:pPr>
              <w:pStyle w:val="Arial11Bold"/>
              <w:rPr>
                <w:rFonts w:cs="Arial"/>
              </w:rPr>
            </w:pPr>
            <w:r w:rsidRPr="007E0B31">
              <w:rPr>
                <w:rFonts w:cs="Arial"/>
              </w:rPr>
              <w:t>Power Park Module Availability Matrix</w:t>
            </w:r>
          </w:p>
        </w:tc>
        <w:tc>
          <w:tcPr>
            <w:tcW w:w="6634" w:type="dxa"/>
          </w:tcPr>
          <w:p w14:paraId="158D6C89" w14:textId="77777777" w:rsidR="00827D48" w:rsidRPr="007E0B31" w:rsidRDefault="00827D48" w:rsidP="00827D48">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827D48" w:rsidRPr="007E0B31" w14:paraId="4C2DEAED" w14:textId="77777777" w:rsidTr="747BA05C">
        <w:trPr>
          <w:cantSplit/>
        </w:trPr>
        <w:tc>
          <w:tcPr>
            <w:tcW w:w="2884" w:type="dxa"/>
          </w:tcPr>
          <w:p w14:paraId="4CFB65B5" w14:textId="77777777" w:rsidR="00827D48" w:rsidRPr="007E0B31" w:rsidRDefault="00827D48" w:rsidP="00827D48">
            <w:pPr>
              <w:pStyle w:val="Arial11Bold"/>
              <w:rPr>
                <w:rFonts w:cs="Arial"/>
              </w:rPr>
            </w:pPr>
            <w:r w:rsidRPr="007E0B31">
              <w:rPr>
                <w:rFonts w:cs="Arial"/>
              </w:rPr>
              <w:t>Power Park Module Planning Matrix</w:t>
            </w:r>
          </w:p>
        </w:tc>
        <w:tc>
          <w:tcPr>
            <w:tcW w:w="6634" w:type="dxa"/>
          </w:tcPr>
          <w:p w14:paraId="6379A14D" w14:textId="77777777" w:rsidR="00827D48" w:rsidRPr="007E0B31" w:rsidRDefault="00827D48" w:rsidP="00827D48">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827D48" w:rsidRPr="007E0B31" w14:paraId="73636B09" w14:textId="77777777" w:rsidTr="747BA05C">
        <w:trPr>
          <w:cantSplit/>
        </w:trPr>
        <w:tc>
          <w:tcPr>
            <w:tcW w:w="2884" w:type="dxa"/>
          </w:tcPr>
          <w:p w14:paraId="189A6BC7" w14:textId="77777777" w:rsidR="00827D48" w:rsidRPr="007E0B31" w:rsidRDefault="00827D48" w:rsidP="00827D48">
            <w:pPr>
              <w:pStyle w:val="Arial11Bold"/>
              <w:rPr>
                <w:rFonts w:cs="Arial"/>
              </w:rPr>
            </w:pPr>
            <w:r w:rsidRPr="007E0B31">
              <w:rPr>
                <w:rFonts w:cs="Arial"/>
              </w:rPr>
              <w:t>Power Park Unit</w:t>
            </w:r>
          </w:p>
        </w:tc>
        <w:tc>
          <w:tcPr>
            <w:tcW w:w="6634" w:type="dxa"/>
          </w:tcPr>
          <w:p w14:paraId="7725776C" w14:textId="77777777"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827D48" w:rsidRPr="007E0B31" w14:paraId="45419B2C" w14:textId="77777777" w:rsidTr="747BA05C">
        <w:trPr>
          <w:cantSplit/>
        </w:trPr>
        <w:tc>
          <w:tcPr>
            <w:tcW w:w="2884" w:type="dxa"/>
          </w:tcPr>
          <w:p w14:paraId="480E1B66" w14:textId="77777777" w:rsidR="00827D48" w:rsidRPr="007E0B31" w:rsidRDefault="00827D48" w:rsidP="00827D48">
            <w:pPr>
              <w:pStyle w:val="Arial11Bold"/>
              <w:rPr>
                <w:rFonts w:cs="Arial"/>
              </w:rPr>
            </w:pPr>
            <w:r w:rsidRPr="007E0B31">
              <w:rPr>
                <w:rFonts w:cs="Arial"/>
              </w:rPr>
              <w:t xml:space="preserve">Power Station </w:t>
            </w:r>
          </w:p>
        </w:tc>
        <w:tc>
          <w:tcPr>
            <w:tcW w:w="6634" w:type="dxa"/>
          </w:tcPr>
          <w:p w14:paraId="603DFDE1" w14:textId="32880D9B" w:rsidR="00827D48" w:rsidRPr="007E0B31" w:rsidRDefault="00827D48" w:rsidP="00827D48">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827D48" w:rsidRPr="007E0B31" w14:paraId="6AE088B1" w14:textId="77777777" w:rsidTr="747BA05C">
        <w:trPr>
          <w:cantSplit/>
        </w:trPr>
        <w:tc>
          <w:tcPr>
            <w:tcW w:w="2884" w:type="dxa"/>
          </w:tcPr>
          <w:p w14:paraId="00EAB92F" w14:textId="77777777" w:rsidR="00827D48" w:rsidRPr="007E0B31" w:rsidRDefault="00827D48" w:rsidP="00827D48">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827D48" w:rsidRPr="007E0B31" w:rsidRDefault="00827D48" w:rsidP="00827D48">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827D48" w:rsidRPr="007E0B31" w14:paraId="4E0EED07" w14:textId="77777777" w:rsidTr="747BA05C">
        <w:trPr>
          <w:cantSplit/>
        </w:trPr>
        <w:tc>
          <w:tcPr>
            <w:tcW w:w="2884" w:type="dxa"/>
          </w:tcPr>
          <w:p w14:paraId="42E8EE81" w14:textId="77777777" w:rsidR="00827D48" w:rsidRPr="007E0B31" w:rsidRDefault="00827D48" w:rsidP="00827D48">
            <w:pPr>
              <w:pStyle w:val="Arial11Bold"/>
              <w:rPr>
                <w:rFonts w:cs="Arial"/>
              </w:rPr>
            </w:pPr>
            <w:r w:rsidRPr="007E0B31">
              <w:rPr>
                <w:rFonts w:cs="Arial"/>
              </w:rPr>
              <w:t>Preface</w:t>
            </w:r>
          </w:p>
        </w:tc>
        <w:tc>
          <w:tcPr>
            <w:tcW w:w="6634" w:type="dxa"/>
          </w:tcPr>
          <w:p w14:paraId="7D129C9B" w14:textId="77777777" w:rsidR="00827D48" w:rsidRPr="007E0B31" w:rsidRDefault="00827D48" w:rsidP="00827D48">
            <w:pPr>
              <w:pStyle w:val="TableArial11"/>
              <w:rPr>
                <w:rFonts w:cs="Arial"/>
              </w:rPr>
            </w:pPr>
            <w:r w:rsidRPr="007E0B31">
              <w:rPr>
                <w:rFonts w:cs="Arial"/>
              </w:rPr>
              <w:t>The preface to the Grid Code (which does not form part of the Grid Code and therefore is not binding).</w:t>
            </w:r>
          </w:p>
        </w:tc>
      </w:tr>
      <w:tr w:rsidR="00827D48" w:rsidRPr="007E0B31" w14:paraId="1E032995" w14:textId="77777777" w:rsidTr="747BA05C">
        <w:trPr>
          <w:cantSplit/>
        </w:trPr>
        <w:tc>
          <w:tcPr>
            <w:tcW w:w="2884" w:type="dxa"/>
          </w:tcPr>
          <w:p w14:paraId="2DA81629" w14:textId="77777777" w:rsidR="00827D48" w:rsidRPr="007E0B31" w:rsidRDefault="00827D48" w:rsidP="00827D48">
            <w:pPr>
              <w:pStyle w:val="Arial11Bold"/>
              <w:rPr>
                <w:rFonts w:cs="Arial"/>
              </w:rPr>
            </w:pPr>
            <w:r w:rsidRPr="007E0B31">
              <w:rPr>
                <w:rFonts w:cs="Arial"/>
              </w:rPr>
              <w:t>Preliminary Notice</w:t>
            </w:r>
          </w:p>
        </w:tc>
        <w:tc>
          <w:tcPr>
            <w:tcW w:w="6634" w:type="dxa"/>
          </w:tcPr>
          <w:p w14:paraId="2466FCF6" w14:textId="4188FF36" w:rsidR="00827D48" w:rsidRPr="007E0B31" w:rsidRDefault="00827D48" w:rsidP="00827D48">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827D48" w:rsidRPr="007E0B31" w14:paraId="717ACE5D" w14:textId="77777777" w:rsidTr="747BA05C">
        <w:trPr>
          <w:cantSplit/>
        </w:trPr>
        <w:tc>
          <w:tcPr>
            <w:tcW w:w="2884" w:type="dxa"/>
          </w:tcPr>
          <w:p w14:paraId="7A5F0627" w14:textId="77777777" w:rsidR="00827D48" w:rsidRPr="007E0B31" w:rsidRDefault="00827D48" w:rsidP="00827D48">
            <w:pPr>
              <w:pStyle w:val="Arial11Bold"/>
              <w:rPr>
                <w:rFonts w:cs="Arial"/>
              </w:rPr>
            </w:pPr>
            <w:r w:rsidRPr="007E0B31">
              <w:rPr>
                <w:rFonts w:cs="Arial"/>
              </w:rPr>
              <w:t>Preliminary Project Planning Data</w:t>
            </w:r>
          </w:p>
        </w:tc>
        <w:tc>
          <w:tcPr>
            <w:tcW w:w="6634" w:type="dxa"/>
          </w:tcPr>
          <w:p w14:paraId="2A7BFBE2" w14:textId="77777777" w:rsidR="00827D48" w:rsidRPr="007E0B31" w:rsidRDefault="00827D48" w:rsidP="00827D48">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827D48" w:rsidRPr="007E0B31" w14:paraId="3A69BCE4" w14:textId="77777777" w:rsidTr="747BA05C">
        <w:trPr>
          <w:cantSplit/>
        </w:trPr>
        <w:tc>
          <w:tcPr>
            <w:tcW w:w="2884" w:type="dxa"/>
          </w:tcPr>
          <w:p w14:paraId="7E5AC1B9" w14:textId="77777777" w:rsidR="00827D48" w:rsidRPr="007E0B31" w:rsidRDefault="00827D48" w:rsidP="00827D48">
            <w:pPr>
              <w:pStyle w:val="Arial11Bold"/>
              <w:rPr>
                <w:rFonts w:cs="Arial"/>
              </w:rPr>
            </w:pPr>
            <w:r w:rsidRPr="007E0B31">
              <w:rPr>
                <w:rFonts w:cs="Arial"/>
              </w:rPr>
              <w:lastRenderedPageBreak/>
              <w:t>Primary Response</w:t>
            </w:r>
          </w:p>
        </w:tc>
        <w:tc>
          <w:tcPr>
            <w:tcW w:w="6634" w:type="dxa"/>
          </w:tcPr>
          <w:p w14:paraId="7AC6DF19" w14:textId="77777777" w:rsidR="00827D48" w:rsidRPr="007E0B31" w:rsidRDefault="00827D48" w:rsidP="00827D48">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827D48" w:rsidRPr="007E0B31" w14:paraId="2901EA52" w14:textId="77777777" w:rsidTr="747BA05C">
        <w:trPr>
          <w:cantSplit/>
        </w:trPr>
        <w:tc>
          <w:tcPr>
            <w:tcW w:w="2884" w:type="dxa"/>
          </w:tcPr>
          <w:p w14:paraId="05804595" w14:textId="77777777" w:rsidR="00827D48" w:rsidRPr="007E0B31" w:rsidRDefault="00827D48" w:rsidP="00827D48">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827D48" w:rsidRPr="007E0B31" w:rsidRDefault="00827D48" w:rsidP="00827D48">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827D48" w:rsidRPr="007E0B31" w14:paraId="147F892A" w14:textId="77777777" w:rsidTr="747BA05C">
        <w:trPr>
          <w:cantSplit/>
        </w:trPr>
        <w:tc>
          <w:tcPr>
            <w:tcW w:w="2884" w:type="dxa"/>
          </w:tcPr>
          <w:p w14:paraId="498708EE" w14:textId="77777777" w:rsidR="00827D48" w:rsidRPr="007E0B31" w:rsidRDefault="00827D48" w:rsidP="00827D48">
            <w:pPr>
              <w:pStyle w:val="Arial11Bold"/>
              <w:rPr>
                <w:rFonts w:cs="Arial"/>
              </w:rPr>
            </w:pPr>
            <w:r w:rsidRPr="007E0B31">
              <w:rPr>
                <w:rFonts w:cs="Arial"/>
              </w:rPr>
              <w:t>Programming Phase</w:t>
            </w:r>
          </w:p>
        </w:tc>
        <w:tc>
          <w:tcPr>
            <w:tcW w:w="6634" w:type="dxa"/>
          </w:tcPr>
          <w:p w14:paraId="5C6E74B1" w14:textId="77777777" w:rsidR="00827D48" w:rsidRPr="007E0B31" w:rsidRDefault="00827D48" w:rsidP="00827D48">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827D48" w:rsidRPr="007E0B31" w14:paraId="528BEDE3" w14:textId="77777777" w:rsidTr="747BA05C">
        <w:trPr>
          <w:cantSplit/>
        </w:trPr>
        <w:tc>
          <w:tcPr>
            <w:tcW w:w="2884" w:type="dxa"/>
          </w:tcPr>
          <w:p w14:paraId="7BBDC215" w14:textId="77777777" w:rsidR="00827D48" w:rsidRPr="007E0B31" w:rsidRDefault="00827D48" w:rsidP="00827D48">
            <w:pPr>
              <w:pStyle w:val="Arial11Bold"/>
              <w:rPr>
                <w:rFonts w:cs="Arial"/>
              </w:rPr>
            </w:pPr>
            <w:r w:rsidRPr="007E0B31">
              <w:rPr>
                <w:rFonts w:cs="Arial"/>
              </w:rPr>
              <w:t>Proposal Notice</w:t>
            </w:r>
          </w:p>
        </w:tc>
        <w:tc>
          <w:tcPr>
            <w:tcW w:w="6634" w:type="dxa"/>
          </w:tcPr>
          <w:p w14:paraId="39CB97D1" w14:textId="64B55C4F" w:rsidR="00827D48" w:rsidRPr="007E0B31" w:rsidRDefault="00827D48" w:rsidP="00827D48">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827D48" w:rsidRPr="007E0B31" w14:paraId="432EF504" w14:textId="77777777" w:rsidTr="747BA05C">
        <w:trPr>
          <w:cantSplit/>
        </w:trPr>
        <w:tc>
          <w:tcPr>
            <w:tcW w:w="2884" w:type="dxa"/>
          </w:tcPr>
          <w:p w14:paraId="5D3209CF" w14:textId="77777777" w:rsidR="00827D48" w:rsidRPr="007E0B31" w:rsidRDefault="00827D48" w:rsidP="00827D48">
            <w:pPr>
              <w:pStyle w:val="Arial11Bold"/>
              <w:rPr>
                <w:rFonts w:cs="Arial"/>
              </w:rPr>
            </w:pPr>
            <w:r w:rsidRPr="007E0B31">
              <w:rPr>
                <w:rFonts w:cs="Arial"/>
              </w:rPr>
              <w:t>Proposal Report</w:t>
            </w:r>
          </w:p>
        </w:tc>
        <w:tc>
          <w:tcPr>
            <w:tcW w:w="6634" w:type="dxa"/>
          </w:tcPr>
          <w:p w14:paraId="63AF3D10" w14:textId="77777777" w:rsidR="00827D48" w:rsidRPr="007E0B31" w:rsidRDefault="00827D48" w:rsidP="00827D48">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827D48" w:rsidRPr="007E0B31" w:rsidRDefault="00827D48" w:rsidP="00827D48">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827D48" w:rsidRPr="007E0B31" w14:paraId="6C46AF56" w14:textId="77777777" w:rsidTr="747BA05C">
        <w:trPr>
          <w:cantSplit/>
        </w:trPr>
        <w:tc>
          <w:tcPr>
            <w:tcW w:w="2884" w:type="dxa"/>
          </w:tcPr>
          <w:p w14:paraId="7B7A60CF" w14:textId="77777777" w:rsidR="00827D48" w:rsidRPr="007E0B31" w:rsidRDefault="00827D48" w:rsidP="00827D48">
            <w:pPr>
              <w:pStyle w:val="Arial11Bold"/>
              <w:rPr>
                <w:rFonts w:cs="Arial"/>
              </w:rPr>
            </w:pPr>
            <w:r w:rsidRPr="007E0B31">
              <w:rPr>
                <w:rFonts w:cs="Arial"/>
              </w:rPr>
              <w:t>Proposed Implementation Date</w:t>
            </w:r>
          </w:p>
        </w:tc>
        <w:tc>
          <w:tcPr>
            <w:tcW w:w="6634" w:type="dxa"/>
          </w:tcPr>
          <w:p w14:paraId="20E0D48B" w14:textId="77777777" w:rsidR="00827D48" w:rsidRPr="007E0B31" w:rsidRDefault="00827D48" w:rsidP="00827D48">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827D48" w:rsidRPr="007E0B31" w14:paraId="600FA7E2" w14:textId="77777777" w:rsidTr="747BA05C">
        <w:trPr>
          <w:cantSplit/>
        </w:trPr>
        <w:tc>
          <w:tcPr>
            <w:tcW w:w="2884" w:type="dxa"/>
          </w:tcPr>
          <w:p w14:paraId="2EF9FB68" w14:textId="57079F41" w:rsidR="00827D48" w:rsidRPr="007E0B31" w:rsidRDefault="00827D48" w:rsidP="00827D48">
            <w:pPr>
              <w:pStyle w:val="Arial11Bold"/>
              <w:rPr>
                <w:rFonts w:cs="Arial"/>
              </w:rPr>
            </w:pPr>
            <w:r w:rsidRPr="00090EF5">
              <w:rPr>
                <w:rFonts w:eastAsia="Calibri" w:cs="Arial"/>
                <w:lang w:val="en-US"/>
              </w:rPr>
              <w:t>Proposer</w:t>
            </w:r>
          </w:p>
        </w:tc>
        <w:tc>
          <w:tcPr>
            <w:tcW w:w="6634" w:type="dxa"/>
          </w:tcPr>
          <w:p w14:paraId="472E8E23" w14:textId="5A7572BA" w:rsidR="00827D48" w:rsidRPr="007E0B31" w:rsidRDefault="00827D48" w:rsidP="00827D48">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827D48" w:rsidRPr="007E0B31" w14:paraId="2FDD1EFD" w14:textId="77777777" w:rsidTr="747BA05C">
        <w:trPr>
          <w:cantSplit/>
        </w:trPr>
        <w:tc>
          <w:tcPr>
            <w:tcW w:w="2884" w:type="dxa"/>
          </w:tcPr>
          <w:p w14:paraId="6EC16416" w14:textId="77777777" w:rsidR="00827D48" w:rsidRPr="007E0B31" w:rsidRDefault="00827D48" w:rsidP="00827D48">
            <w:pPr>
              <w:pStyle w:val="Arial11Bold"/>
              <w:rPr>
                <w:rFonts w:cs="Arial"/>
              </w:rPr>
            </w:pPr>
            <w:r w:rsidRPr="007E0B31">
              <w:rPr>
                <w:rFonts w:cs="Arial"/>
              </w:rPr>
              <w:t>Protection</w:t>
            </w:r>
          </w:p>
        </w:tc>
        <w:tc>
          <w:tcPr>
            <w:tcW w:w="6634" w:type="dxa"/>
          </w:tcPr>
          <w:p w14:paraId="0C2984ED" w14:textId="77777777" w:rsidR="00827D48" w:rsidRPr="007E0B31" w:rsidRDefault="00827D48" w:rsidP="00827D48">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827D48" w:rsidRPr="007E0B31" w14:paraId="339E4B68" w14:textId="77777777" w:rsidTr="747BA05C">
        <w:trPr>
          <w:cantSplit/>
        </w:trPr>
        <w:tc>
          <w:tcPr>
            <w:tcW w:w="2884" w:type="dxa"/>
          </w:tcPr>
          <w:p w14:paraId="50FA8DCD" w14:textId="77777777" w:rsidR="00827D48" w:rsidRPr="007E0B31" w:rsidRDefault="00827D48" w:rsidP="00827D48">
            <w:pPr>
              <w:pStyle w:val="Arial11Bold"/>
              <w:rPr>
                <w:rFonts w:cs="Arial"/>
              </w:rPr>
            </w:pPr>
            <w:r w:rsidRPr="007E0B31">
              <w:rPr>
                <w:rFonts w:cs="Arial"/>
              </w:rPr>
              <w:t>Protection Apparatus</w:t>
            </w:r>
          </w:p>
        </w:tc>
        <w:tc>
          <w:tcPr>
            <w:tcW w:w="6634" w:type="dxa"/>
          </w:tcPr>
          <w:p w14:paraId="371ECCA9" w14:textId="77777777" w:rsidR="00827D48" w:rsidRPr="007E0B31" w:rsidRDefault="00827D48" w:rsidP="00827D48">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827D48" w:rsidRPr="007E0B31" w14:paraId="0D949FA8" w14:textId="77777777" w:rsidTr="747BA05C">
        <w:trPr>
          <w:cantSplit/>
        </w:trPr>
        <w:tc>
          <w:tcPr>
            <w:tcW w:w="2884" w:type="dxa"/>
          </w:tcPr>
          <w:p w14:paraId="5ABFB0B8" w14:textId="1B073C6D" w:rsidR="00827D48" w:rsidRPr="007E0B31" w:rsidRDefault="00827D48" w:rsidP="00827D48">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827D48" w:rsidRPr="007E0B31" w:rsidRDefault="00827D48" w:rsidP="00827D48">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827D48" w:rsidRPr="007E0B31" w14:paraId="763F95A9" w14:textId="77777777" w:rsidTr="747BA05C">
        <w:trPr>
          <w:cantSplit/>
        </w:trPr>
        <w:tc>
          <w:tcPr>
            <w:tcW w:w="2884" w:type="dxa"/>
          </w:tcPr>
          <w:p w14:paraId="3489E2F3" w14:textId="4937B4CF" w:rsidR="00827D48" w:rsidRPr="007E0B31" w:rsidRDefault="00827D48" w:rsidP="00827D48">
            <w:pPr>
              <w:pStyle w:val="Arial11Bold"/>
              <w:rPr>
                <w:rFonts w:cs="Arial"/>
              </w:rPr>
            </w:pPr>
            <w:r>
              <w:lastRenderedPageBreak/>
              <w:t>Pumped Storage Generating Unit</w:t>
            </w:r>
          </w:p>
        </w:tc>
        <w:tc>
          <w:tcPr>
            <w:tcW w:w="6634" w:type="dxa"/>
          </w:tcPr>
          <w:p w14:paraId="28D45EA5" w14:textId="78281C6F" w:rsidR="00827D48" w:rsidRPr="007E0B31" w:rsidRDefault="00827D48" w:rsidP="00827D48">
            <w:pPr>
              <w:pStyle w:val="TableArial11"/>
              <w:rPr>
                <w:rFonts w:cs="Arial"/>
              </w:rPr>
            </w:pPr>
            <w:r>
              <w:t xml:space="preserve">A </w:t>
            </w:r>
            <w:r w:rsidRPr="00C67361">
              <w:rPr>
                <w:b/>
              </w:rPr>
              <w:t>Generating Unit</w:t>
            </w:r>
            <w:r>
              <w:t xml:space="preserve"> at a </w:t>
            </w:r>
            <w:r w:rsidRPr="00C67361">
              <w:rPr>
                <w:b/>
              </w:rPr>
              <w:t>Pumped Storage Plant</w:t>
            </w:r>
          </w:p>
        </w:tc>
      </w:tr>
      <w:tr w:rsidR="00827D48" w:rsidRPr="007E0B31" w14:paraId="1F4EB396" w14:textId="77777777" w:rsidTr="747BA05C">
        <w:trPr>
          <w:cantSplit/>
        </w:trPr>
        <w:tc>
          <w:tcPr>
            <w:tcW w:w="2884" w:type="dxa"/>
          </w:tcPr>
          <w:p w14:paraId="19BDA263" w14:textId="77777777" w:rsidR="00827D48" w:rsidRPr="007E0B31" w:rsidRDefault="00827D48" w:rsidP="00827D48">
            <w:pPr>
              <w:pStyle w:val="Arial11Bold"/>
              <w:rPr>
                <w:rFonts w:cs="Arial"/>
              </w:rPr>
            </w:pPr>
            <w:r w:rsidRPr="007E0B31">
              <w:rPr>
                <w:rFonts w:cs="Arial"/>
              </w:rPr>
              <w:t>Pumped Storage Generator</w:t>
            </w:r>
          </w:p>
        </w:tc>
        <w:tc>
          <w:tcPr>
            <w:tcW w:w="6634" w:type="dxa"/>
          </w:tcPr>
          <w:p w14:paraId="1B0B65D7" w14:textId="77777777" w:rsidR="00827D48" w:rsidRPr="007E0B31" w:rsidRDefault="00827D48" w:rsidP="00827D48">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827D48" w:rsidRPr="007E0B31" w14:paraId="5C5DE0C2" w14:textId="77777777" w:rsidTr="747BA05C">
        <w:trPr>
          <w:cantSplit/>
        </w:trPr>
        <w:tc>
          <w:tcPr>
            <w:tcW w:w="2884" w:type="dxa"/>
          </w:tcPr>
          <w:p w14:paraId="294C4A19" w14:textId="77777777" w:rsidR="00827D48" w:rsidRPr="007E0B31" w:rsidRDefault="00827D48" w:rsidP="00827D48">
            <w:pPr>
              <w:pStyle w:val="Arial11Bold"/>
              <w:rPr>
                <w:rFonts w:cs="Arial"/>
              </w:rPr>
            </w:pPr>
            <w:r w:rsidRPr="007E0B31">
              <w:rPr>
                <w:rFonts w:cs="Arial"/>
              </w:rPr>
              <w:t>Pumped Storage Plant</w:t>
            </w:r>
          </w:p>
        </w:tc>
        <w:tc>
          <w:tcPr>
            <w:tcW w:w="6634" w:type="dxa"/>
          </w:tcPr>
          <w:p w14:paraId="6EC37B4B" w14:textId="3205A98B" w:rsidR="00827D48" w:rsidRPr="007E0B31" w:rsidRDefault="00827D48" w:rsidP="00827D48">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827D48" w:rsidRPr="007E0B31" w14:paraId="374B3C1B" w14:textId="77777777" w:rsidTr="747BA05C">
        <w:trPr>
          <w:cantSplit/>
        </w:trPr>
        <w:tc>
          <w:tcPr>
            <w:tcW w:w="2884" w:type="dxa"/>
          </w:tcPr>
          <w:p w14:paraId="18845DB4" w14:textId="77777777" w:rsidR="00827D48" w:rsidRPr="007E0B31" w:rsidRDefault="00827D48" w:rsidP="00827D48">
            <w:pPr>
              <w:pStyle w:val="Arial11Bold"/>
              <w:rPr>
                <w:rFonts w:cs="Arial"/>
              </w:rPr>
            </w:pPr>
            <w:r w:rsidRPr="007E0B31">
              <w:rPr>
                <w:rFonts w:cs="Arial"/>
              </w:rPr>
              <w:t>Pumped Storage Unit</w:t>
            </w:r>
          </w:p>
        </w:tc>
        <w:tc>
          <w:tcPr>
            <w:tcW w:w="6634" w:type="dxa"/>
          </w:tcPr>
          <w:p w14:paraId="290B7319" w14:textId="7CE3B4C0"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827D48" w:rsidRPr="007E0B31" w14:paraId="449CBA4A" w14:textId="77777777" w:rsidTr="747BA05C">
        <w:trPr>
          <w:cantSplit/>
        </w:trPr>
        <w:tc>
          <w:tcPr>
            <w:tcW w:w="2884" w:type="dxa"/>
          </w:tcPr>
          <w:p w14:paraId="5C4DB039" w14:textId="77777777" w:rsidR="00827D48" w:rsidRPr="007E0B31" w:rsidRDefault="00827D48" w:rsidP="00827D48">
            <w:pPr>
              <w:pStyle w:val="Arial11Bold"/>
              <w:rPr>
                <w:rFonts w:cs="Arial"/>
              </w:rPr>
            </w:pPr>
            <w:r w:rsidRPr="007E0B31">
              <w:rPr>
                <w:rFonts w:cs="Arial"/>
              </w:rPr>
              <w:t>Purchase Contracts</w:t>
            </w:r>
          </w:p>
        </w:tc>
        <w:tc>
          <w:tcPr>
            <w:tcW w:w="6634" w:type="dxa"/>
          </w:tcPr>
          <w:p w14:paraId="2B6E616F" w14:textId="77777777" w:rsidR="00827D48" w:rsidRPr="007E0B31" w:rsidRDefault="00827D48" w:rsidP="00827D48">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827D48" w:rsidRPr="007E0B31" w14:paraId="169C7FAB" w14:textId="77777777" w:rsidTr="747BA05C">
        <w:trPr>
          <w:cantSplit/>
        </w:trPr>
        <w:tc>
          <w:tcPr>
            <w:tcW w:w="2884" w:type="dxa"/>
          </w:tcPr>
          <w:p w14:paraId="4BA36FFD"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827D48" w:rsidRPr="007E0B31" w:rsidRDefault="00827D48" w:rsidP="00827D48">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827D48" w:rsidRPr="007E0B31" w:rsidRDefault="00827D48" w:rsidP="00827D48">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827D48" w:rsidRPr="007E0B31" w:rsidRDefault="00827D48" w:rsidP="00827D48">
            <w:pPr>
              <w:pStyle w:val="Level1Text"/>
              <w:tabs>
                <w:tab w:val="left" w:pos="0"/>
              </w:tabs>
              <w:ind w:left="0" w:firstLine="0"/>
              <w:rPr>
                <w:rFonts w:cs="Arial"/>
                <w:color w:val="auto"/>
              </w:rPr>
            </w:pPr>
          </w:p>
          <w:p w14:paraId="3CF8247C" w14:textId="77777777" w:rsidR="00827D48" w:rsidRPr="007E0B31" w:rsidDel="00FD6436" w:rsidRDefault="00827D48" w:rsidP="00827D48">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827D48" w:rsidRPr="007E0B31" w14:paraId="7C2E6242" w14:textId="77777777" w:rsidTr="747BA05C">
        <w:trPr>
          <w:cantSplit/>
        </w:trPr>
        <w:tc>
          <w:tcPr>
            <w:tcW w:w="2884" w:type="dxa"/>
          </w:tcPr>
          <w:p w14:paraId="68D71726" w14:textId="238986E0" w:rsidR="00827D48" w:rsidRPr="000B675D" w:rsidRDefault="00827D48" w:rsidP="00827D48">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827D48" w:rsidRPr="000B675D" w:rsidRDefault="00827D48" w:rsidP="00827D48">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827D48" w:rsidRPr="007E0B31" w14:paraId="2E8D30AC" w14:textId="77777777" w:rsidTr="747BA05C">
        <w:trPr>
          <w:cantSplit/>
        </w:trPr>
        <w:tc>
          <w:tcPr>
            <w:tcW w:w="2884" w:type="dxa"/>
          </w:tcPr>
          <w:p w14:paraId="2AB6F035" w14:textId="5D123789" w:rsidR="00827D48" w:rsidRPr="000B675D" w:rsidRDefault="00827D48" w:rsidP="00827D48">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827D48" w:rsidRPr="000B675D" w:rsidRDefault="00827D48" w:rsidP="00827D48">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827D48" w:rsidRPr="007E0B31" w14:paraId="42E6F9C6" w14:textId="77777777" w:rsidTr="747BA05C">
        <w:trPr>
          <w:cantSplit/>
        </w:trPr>
        <w:tc>
          <w:tcPr>
            <w:tcW w:w="2884" w:type="dxa"/>
          </w:tcPr>
          <w:p w14:paraId="07A05229" w14:textId="77777777" w:rsidR="00827D48" w:rsidRPr="007E0B31" w:rsidRDefault="00827D48" w:rsidP="00827D48">
            <w:pPr>
              <w:pStyle w:val="Arial11Bold"/>
              <w:rPr>
                <w:rFonts w:cs="Arial"/>
              </w:rPr>
            </w:pPr>
            <w:r w:rsidRPr="007E0B31">
              <w:rPr>
                <w:rFonts w:cs="Arial"/>
              </w:rPr>
              <w:t>Range CCGT Module</w:t>
            </w:r>
          </w:p>
        </w:tc>
        <w:tc>
          <w:tcPr>
            <w:tcW w:w="6634" w:type="dxa"/>
          </w:tcPr>
          <w:p w14:paraId="2C7C982E" w14:textId="77777777" w:rsidR="00827D48" w:rsidRPr="007E0B31" w:rsidRDefault="00827D48" w:rsidP="00827D48">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827D48" w:rsidRPr="007E0B31" w14:paraId="7556AD12" w14:textId="77777777" w:rsidTr="747BA05C">
        <w:trPr>
          <w:cantSplit/>
        </w:trPr>
        <w:tc>
          <w:tcPr>
            <w:tcW w:w="2884" w:type="dxa"/>
          </w:tcPr>
          <w:p w14:paraId="3208EB56" w14:textId="77777777" w:rsidR="00827D48" w:rsidRPr="007E0B31" w:rsidRDefault="00827D48" w:rsidP="00827D48">
            <w:pPr>
              <w:pStyle w:val="Arial11Bold"/>
              <w:rPr>
                <w:rFonts w:cs="Arial"/>
              </w:rPr>
            </w:pPr>
            <w:r w:rsidRPr="007E0B31">
              <w:rPr>
                <w:rFonts w:cs="Arial"/>
              </w:rPr>
              <w:t>Rated Field Voltage</w:t>
            </w:r>
          </w:p>
        </w:tc>
        <w:tc>
          <w:tcPr>
            <w:tcW w:w="6634" w:type="dxa"/>
          </w:tcPr>
          <w:p w14:paraId="1B3903E2" w14:textId="26BE47F5" w:rsidR="00827D48" w:rsidRPr="007E0B31" w:rsidRDefault="00827D48" w:rsidP="00827D48">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51D42A6E" w14:textId="77777777" w:rsidTr="747BA05C">
        <w:trPr>
          <w:cantSplit/>
        </w:trPr>
        <w:tc>
          <w:tcPr>
            <w:tcW w:w="2884" w:type="dxa"/>
          </w:tcPr>
          <w:p w14:paraId="193A7FAE" w14:textId="77777777" w:rsidR="00827D48" w:rsidRPr="007E0B31" w:rsidRDefault="00827D48" w:rsidP="00827D48">
            <w:pPr>
              <w:pStyle w:val="Arial11Bold"/>
              <w:rPr>
                <w:rFonts w:cs="Arial"/>
              </w:rPr>
            </w:pPr>
            <w:r w:rsidRPr="007E0B31">
              <w:rPr>
                <w:rFonts w:cs="Arial"/>
              </w:rPr>
              <w:lastRenderedPageBreak/>
              <w:t>Rated MW</w:t>
            </w:r>
          </w:p>
        </w:tc>
        <w:tc>
          <w:tcPr>
            <w:tcW w:w="6634" w:type="dxa"/>
          </w:tcPr>
          <w:p w14:paraId="7440FEAA" w14:textId="5AE0AD7F" w:rsidR="00827D48" w:rsidRPr="007E0B31" w:rsidRDefault="00827D48" w:rsidP="00827D48">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827D48" w:rsidRDefault="00827D48" w:rsidP="00827D48">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827D48" w:rsidRDefault="00827D48" w:rsidP="00827D48">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827D48" w:rsidRDefault="00827D48" w:rsidP="00827D48">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827D48" w:rsidRPr="007E0B31" w:rsidRDefault="00827D48" w:rsidP="00827D48">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827D48" w:rsidRPr="007E0B31" w14:paraId="273F78B3" w14:textId="77777777" w:rsidTr="747BA05C">
        <w:trPr>
          <w:cantSplit/>
        </w:trPr>
        <w:tc>
          <w:tcPr>
            <w:tcW w:w="2884" w:type="dxa"/>
          </w:tcPr>
          <w:p w14:paraId="536CA4E9" w14:textId="77777777" w:rsidR="00827D48" w:rsidRPr="007E0B31" w:rsidRDefault="00827D48" w:rsidP="00827D48">
            <w:pPr>
              <w:pStyle w:val="Arial11Bold"/>
              <w:rPr>
                <w:rFonts w:cs="Arial"/>
              </w:rPr>
            </w:pPr>
            <w:r w:rsidRPr="007E0B31">
              <w:rPr>
                <w:rFonts w:cs="Arial"/>
              </w:rPr>
              <w:t>Reactive Despatch Instruction</w:t>
            </w:r>
          </w:p>
        </w:tc>
        <w:tc>
          <w:tcPr>
            <w:tcW w:w="6634" w:type="dxa"/>
          </w:tcPr>
          <w:p w14:paraId="09FF6E84"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7D48" w:rsidRPr="007E0B31" w14:paraId="109CC66C" w14:textId="77777777" w:rsidTr="747BA05C">
        <w:trPr>
          <w:cantSplit/>
        </w:trPr>
        <w:tc>
          <w:tcPr>
            <w:tcW w:w="2884" w:type="dxa"/>
          </w:tcPr>
          <w:p w14:paraId="49062E17" w14:textId="77777777" w:rsidR="00827D48" w:rsidRPr="007E0B31" w:rsidRDefault="00827D48" w:rsidP="00827D48">
            <w:pPr>
              <w:pStyle w:val="Arial11Bold"/>
              <w:rPr>
                <w:rFonts w:cs="Arial"/>
              </w:rPr>
            </w:pPr>
            <w:r w:rsidRPr="007E0B31">
              <w:rPr>
                <w:rFonts w:cs="Arial"/>
              </w:rPr>
              <w:t>Reactive Despatch Network Restriction</w:t>
            </w:r>
          </w:p>
        </w:tc>
        <w:tc>
          <w:tcPr>
            <w:tcW w:w="6634" w:type="dxa"/>
          </w:tcPr>
          <w:p w14:paraId="0D22F1A4" w14:textId="6CDB39AC" w:rsidR="00827D48" w:rsidRPr="007E0B31" w:rsidRDefault="00827D48" w:rsidP="00827D48">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827D48" w:rsidRPr="0079139F" w14:paraId="41F1D243" w14:textId="77777777" w:rsidTr="747BA05C">
        <w:trPr>
          <w:cantSplit/>
        </w:trPr>
        <w:tc>
          <w:tcPr>
            <w:tcW w:w="2884" w:type="dxa"/>
          </w:tcPr>
          <w:p w14:paraId="09E990EB" w14:textId="53E66CB7" w:rsidR="00827D48" w:rsidRPr="0079139F" w:rsidRDefault="00827D48" w:rsidP="00827D48">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827D48" w:rsidRPr="0079139F" w:rsidRDefault="00827D48" w:rsidP="00827D48">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827D48" w:rsidRPr="007E0B31" w14:paraId="46314AF8" w14:textId="77777777" w:rsidTr="747BA05C">
        <w:trPr>
          <w:cantSplit/>
        </w:trPr>
        <w:tc>
          <w:tcPr>
            <w:tcW w:w="2884" w:type="dxa"/>
          </w:tcPr>
          <w:p w14:paraId="6974C64B" w14:textId="77777777" w:rsidR="00827D48" w:rsidRPr="007E0B31" w:rsidRDefault="00827D48" w:rsidP="00827D48">
            <w:pPr>
              <w:pStyle w:val="Arial11Bold"/>
              <w:rPr>
                <w:rFonts w:cs="Arial"/>
              </w:rPr>
            </w:pPr>
            <w:r w:rsidRPr="007E0B31">
              <w:rPr>
                <w:rFonts w:cs="Arial"/>
              </w:rPr>
              <w:t>Reactive Energy</w:t>
            </w:r>
          </w:p>
        </w:tc>
        <w:tc>
          <w:tcPr>
            <w:tcW w:w="6634" w:type="dxa"/>
          </w:tcPr>
          <w:p w14:paraId="3FE819C4" w14:textId="77777777" w:rsidR="00827D48" w:rsidRPr="007E0B31" w:rsidRDefault="00827D48" w:rsidP="00827D48">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827D48" w:rsidRPr="007E0B31" w14:paraId="4C6A9206" w14:textId="77777777" w:rsidTr="747BA05C">
        <w:trPr>
          <w:cantSplit/>
        </w:trPr>
        <w:tc>
          <w:tcPr>
            <w:tcW w:w="2884" w:type="dxa"/>
          </w:tcPr>
          <w:p w14:paraId="6C15F2F8" w14:textId="77777777" w:rsidR="00827D48" w:rsidRPr="007E0B31" w:rsidRDefault="00827D48" w:rsidP="00827D48">
            <w:pPr>
              <w:pStyle w:val="Arial11Bold"/>
              <w:rPr>
                <w:rFonts w:cs="Arial"/>
              </w:rPr>
            </w:pPr>
            <w:r w:rsidRPr="007E0B31">
              <w:rPr>
                <w:rFonts w:cs="Arial"/>
              </w:rPr>
              <w:lastRenderedPageBreak/>
              <w:t>Reactive Power</w:t>
            </w:r>
          </w:p>
        </w:tc>
        <w:tc>
          <w:tcPr>
            <w:tcW w:w="6634" w:type="dxa"/>
          </w:tcPr>
          <w:p w14:paraId="2116FCFF" w14:textId="77777777" w:rsidR="00827D48" w:rsidRPr="007E0B31" w:rsidRDefault="00827D48" w:rsidP="00827D48">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827D48" w:rsidRPr="007E0B31" w:rsidRDefault="00827D48" w:rsidP="00827D48">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827D48" w:rsidRPr="007E0B31" w:rsidRDefault="00827D48" w:rsidP="00827D48">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827D48" w:rsidRPr="007E0B31" w14:paraId="3CD853A2" w14:textId="77777777" w:rsidTr="747BA05C">
        <w:trPr>
          <w:cantSplit/>
        </w:trPr>
        <w:tc>
          <w:tcPr>
            <w:tcW w:w="2884" w:type="dxa"/>
          </w:tcPr>
          <w:p w14:paraId="2F70D0FD" w14:textId="77777777" w:rsidR="00827D48" w:rsidRPr="007E0B31" w:rsidRDefault="00827D48" w:rsidP="00827D48">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827D48" w:rsidRPr="007E0B31" w:rsidRDefault="00827D48" w:rsidP="00827D48">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827D48" w:rsidRPr="007E0B31" w14:paraId="0FE2CCF3" w14:textId="77777777" w:rsidTr="747BA05C">
        <w:trPr>
          <w:cantSplit/>
        </w:trPr>
        <w:tc>
          <w:tcPr>
            <w:tcW w:w="2884" w:type="dxa"/>
          </w:tcPr>
          <w:p w14:paraId="4CA01335" w14:textId="11F1E4DD" w:rsidR="00827D48" w:rsidRPr="007E0B31" w:rsidRDefault="00827D48" w:rsidP="00827D48">
            <w:pPr>
              <w:pStyle w:val="Arial11Bold"/>
              <w:rPr>
                <w:rFonts w:cs="Arial"/>
              </w:rPr>
            </w:pPr>
            <w:r>
              <w:t>Regenerative Braking</w:t>
            </w:r>
          </w:p>
        </w:tc>
        <w:tc>
          <w:tcPr>
            <w:tcW w:w="6634" w:type="dxa"/>
          </w:tcPr>
          <w:p w14:paraId="340DC8F2" w14:textId="18ACDBC8" w:rsidR="00827D48" w:rsidRPr="007E0B31" w:rsidRDefault="00827D48" w:rsidP="00827D48">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827D48" w:rsidRPr="007E0B31" w14:paraId="02810D1E" w14:textId="77777777" w:rsidTr="747BA05C">
        <w:trPr>
          <w:cantSplit/>
        </w:trPr>
        <w:tc>
          <w:tcPr>
            <w:tcW w:w="2884" w:type="dxa"/>
          </w:tcPr>
          <w:p w14:paraId="520D388E" w14:textId="77777777" w:rsidR="00827D48" w:rsidRPr="007E0B31" w:rsidRDefault="00827D48" w:rsidP="00827D48">
            <w:pPr>
              <w:pStyle w:val="Arial11Bold"/>
              <w:rPr>
                <w:rFonts w:cs="Arial"/>
              </w:rPr>
            </w:pPr>
            <w:r w:rsidRPr="007E0B31">
              <w:rPr>
                <w:rFonts w:cs="Arial"/>
              </w:rPr>
              <w:lastRenderedPageBreak/>
              <w:t>Registered Capacity</w:t>
            </w:r>
          </w:p>
        </w:tc>
        <w:tc>
          <w:tcPr>
            <w:tcW w:w="6634" w:type="dxa"/>
          </w:tcPr>
          <w:p w14:paraId="603F7D18"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827D48" w:rsidRPr="007E0B31" w:rsidRDefault="00827D48" w:rsidP="00827D48">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827D48" w:rsidRDefault="00827D48" w:rsidP="00827D48">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827D48" w:rsidRPr="007E0B31" w:rsidRDefault="00827D48" w:rsidP="00827D48">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827D48" w:rsidRPr="007E0B31" w14:paraId="28E3B2E3" w14:textId="77777777" w:rsidTr="747BA05C">
        <w:trPr>
          <w:cantSplit/>
        </w:trPr>
        <w:tc>
          <w:tcPr>
            <w:tcW w:w="2884" w:type="dxa"/>
          </w:tcPr>
          <w:p w14:paraId="2BE0DBDE" w14:textId="77777777" w:rsidR="00827D48" w:rsidRPr="007E0B31" w:rsidRDefault="00827D48" w:rsidP="00827D48">
            <w:pPr>
              <w:pStyle w:val="Arial11Bold"/>
              <w:rPr>
                <w:rFonts w:cs="Arial"/>
              </w:rPr>
            </w:pPr>
            <w:r w:rsidRPr="007E0B31">
              <w:rPr>
                <w:rFonts w:cs="Arial"/>
              </w:rPr>
              <w:lastRenderedPageBreak/>
              <w:t>Registered Data</w:t>
            </w:r>
          </w:p>
        </w:tc>
        <w:tc>
          <w:tcPr>
            <w:tcW w:w="6634" w:type="dxa"/>
          </w:tcPr>
          <w:p w14:paraId="6C5F8E51" w14:textId="77777777" w:rsidR="00827D48" w:rsidRPr="007E0B31" w:rsidRDefault="00827D48" w:rsidP="00827D48">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827D48" w:rsidRPr="007E0B31" w14:paraId="6D4F3B34" w14:textId="77777777" w:rsidTr="747BA05C">
        <w:trPr>
          <w:cantSplit/>
        </w:trPr>
        <w:tc>
          <w:tcPr>
            <w:tcW w:w="2884" w:type="dxa"/>
          </w:tcPr>
          <w:p w14:paraId="425272E0" w14:textId="77777777" w:rsidR="00827D48" w:rsidRPr="007E0B31" w:rsidRDefault="00827D48" w:rsidP="00827D48">
            <w:pPr>
              <w:pStyle w:val="Arial11Bold"/>
              <w:rPr>
                <w:rFonts w:cs="Arial"/>
              </w:rPr>
            </w:pPr>
            <w:r w:rsidRPr="007E0B31">
              <w:rPr>
                <w:rFonts w:cs="Arial"/>
              </w:rPr>
              <w:t>Registered Import Capability</w:t>
            </w:r>
          </w:p>
        </w:tc>
        <w:tc>
          <w:tcPr>
            <w:tcW w:w="6634" w:type="dxa"/>
          </w:tcPr>
          <w:p w14:paraId="700DCEFE" w14:textId="77777777" w:rsidR="00827D48" w:rsidRPr="007E0B31" w:rsidRDefault="00827D48" w:rsidP="00827D48">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827D48" w:rsidRDefault="00827D48" w:rsidP="00827D48">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827D48" w:rsidRPr="007E0B31" w:rsidRDefault="00827D48" w:rsidP="00827D48">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827D48" w:rsidRPr="007E0B31" w14:paraId="2F4B1BA2" w14:textId="77777777" w:rsidTr="747BA05C">
        <w:trPr>
          <w:cantSplit/>
        </w:trPr>
        <w:tc>
          <w:tcPr>
            <w:tcW w:w="2884" w:type="dxa"/>
          </w:tcPr>
          <w:p w14:paraId="139F3CB8" w14:textId="77777777" w:rsidR="00827D48" w:rsidRPr="007E0B31" w:rsidRDefault="00827D48" w:rsidP="00827D48">
            <w:pPr>
              <w:pStyle w:val="Arial11Bold"/>
              <w:rPr>
                <w:rFonts w:cs="Arial"/>
              </w:rPr>
            </w:pPr>
            <w:r w:rsidRPr="007E0B31">
              <w:rPr>
                <w:rFonts w:cs="Arial"/>
              </w:rPr>
              <w:t>Regulations</w:t>
            </w:r>
          </w:p>
        </w:tc>
        <w:tc>
          <w:tcPr>
            <w:tcW w:w="6634" w:type="dxa"/>
          </w:tcPr>
          <w:p w14:paraId="5EE91803" w14:textId="77777777" w:rsidR="00827D48" w:rsidRPr="007E0B31" w:rsidRDefault="00827D48" w:rsidP="00827D48">
            <w:pPr>
              <w:pStyle w:val="TableArial11"/>
              <w:rPr>
                <w:rFonts w:cs="Arial"/>
              </w:rPr>
            </w:pPr>
            <w:r w:rsidRPr="007E0B31">
              <w:rPr>
                <w:rFonts w:cs="Arial"/>
              </w:rPr>
              <w:t>The Utilities Contracts Regulations 1996, as amended from time to time.</w:t>
            </w:r>
          </w:p>
        </w:tc>
      </w:tr>
      <w:tr w:rsidR="00827D48" w:rsidRPr="00DE788D" w14:paraId="2B2A16BA" w14:textId="77777777" w:rsidTr="747BA05C">
        <w:trPr>
          <w:cantSplit/>
        </w:trPr>
        <w:tc>
          <w:tcPr>
            <w:tcW w:w="2884" w:type="dxa"/>
          </w:tcPr>
          <w:p w14:paraId="07E0207E" w14:textId="00F1704F" w:rsidR="00827D48" w:rsidRPr="00845BD2" w:rsidRDefault="00827D48" w:rsidP="00827D48">
            <w:pPr>
              <w:pStyle w:val="Arial11Bold"/>
              <w:rPr>
                <w:rFonts w:cs="Arial"/>
              </w:rPr>
            </w:pPr>
            <w:r w:rsidRPr="00845BD2">
              <w:rPr>
                <w:rFonts w:cs="Arial"/>
                <w:snapToGrid/>
                <w:lang w:val="x-none" w:eastAsia="en-GB"/>
              </w:rPr>
              <w:t>Regulated Sections</w:t>
            </w:r>
          </w:p>
        </w:tc>
        <w:tc>
          <w:tcPr>
            <w:tcW w:w="6634" w:type="dxa"/>
          </w:tcPr>
          <w:p w14:paraId="198AE7F5" w14:textId="77777777" w:rsidR="00827D48" w:rsidRPr="00845BD2" w:rsidRDefault="00827D48" w:rsidP="00827D48">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827D48" w:rsidRPr="00845BD2" w:rsidRDefault="00827D48" w:rsidP="00827D48">
            <w:pPr>
              <w:widowControl/>
              <w:autoSpaceDE w:val="0"/>
              <w:autoSpaceDN w:val="0"/>
              <w:adjustRightInd w:val="0"/>
              <w:snapToGrid w:val="0"/>
              <w:rPr>
                <w:rFonts w:cs="Arial"/>
              </w:rPr>
            </w:pPr>
          </w:p>
        </w:tc>
      </w:tr>
      <w:tr w:rsidR="00827D48" w:rsidRPr="00DE788D" w14:paraId="7DFB31AF" w14:textId="77777777" w:rsidTr="747BA05C">
        <w:trPr>
          <w:cantSplit/>
        </w:trPr>
        <w:tc>
          <w:tcPr>
            <w:tcW w:w="2884" w:type="dxa"/>
          </w:tcPr>
          <w:p w14:paraId="6F6FE8F2" w14:textId="77777777" w:rsidR="00827D48" w:rsidRPr="00DE788D" w:rsidRDefault="00827D48" w:rsidP="00827D48">
            <w:pPr>
              <w:pStyle w:val="Arial11Bold"/>
              <w:rPr>
                <w:rFonts w:cs="Arial"/>
              </w:rPr>
            </w:pPr>
            <w:r w:rsidRPr="00DE788D">
              <w:rPr>
                <w:rFonts w:cs="Arial"/>
              </w:rPr>
              <w:t>Reheater Time Constant</w:t>
            </w:r>
          </w:p>
        </w:tc>
        <w:tc>
          <w:tcPr>
            <w:tcW w:w="6634" w:type="dxa"/>
          </w:tcPr>
          <w:p w14:paraId="3348769D" w14:textId="77777777" w:rsidR="00827D48" w:rsidRPr="00DE788D" w:rsidRDefault="00827D48" w:rsidP="00827D48">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827D48" w:rsidRPr="007E0B31" w14:paraId="23631208" w14:textId="77777777" w:rsidTr="747BA05C">
        <w:trPr>
          <w:cantSplit/>
        </w:trPr>
        <w:tc>
          <w:tcPr>
            <w:tcW w:w="2884" w:type="dxa"/>
          </w:tcPr>
          <w:p w14:paraId="28ADFFCF" w14:textId="77777777" w:rsidR="00827D48" w:rsidRPr="007E0B31" w:rsidRDefault="00827D48" w:rsidP="00827D48">
            <w:pPr>
              <w:pStyle w:val="Arial11Bold"/>
              <w:rPr>
                <w:rFonts w:cs="Arial"/>
              </w:rPr>
            </w:pPr>
            <w:r w:rsidRPr="007E0B31">
              <w:rPr>
                <w:rFonts w:cs="Arial"/>
              </w:rPr>
              <w:t>Rejected Grid Code Modification Proposal</w:t>
            </w:r>
          </w:p>
        </w:tc>
        <w:tc>
          <w:tcPr>
            <w:tcW w:w="6634" w:type="dxa"/>
          </w:tcPr>
          <w:p w14:paraId="363B7E25" w14:textId="41DB448D"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827D48" w:rsidRPr="007E0B31" w14:paraId="35CFBFAD" w14:textId="77777777" w:rsidTr="747BA05C">
        <w:trPr>
          <w:cantSplit/>
        </w:trPr>
        <w:tc>
          <w:tcPr>
            <w:tcW w:w="2884" w:type="dxa"/>
          </w:tcPr>
          <w:p w14:paraId="2AB7866A" w14:textId="77777777" w:rsidR="00827D48" w:rsidRPr="007E0B31" w:rsidRDefault="00827D48" w:rsidP="00827D48">
            <w:pPr>
              <w:pStyle w:val="Arial11Bold"/>
              <w:rPr>
                <w:rFonts w:cs="Arial"/>
              </w:rPr>
            </w:pPr>
            <w:r w:rsidRPr="007E0B31">
              <w:rPr>
                <w:rFonts w:cs="Arial"/>
              </w:rPr>
              <w:t>Related Person</w:t>
            </w:r>
          </w:p>
        </w:tc>
        <w:tc>
          <w:tcPr>
            <w:tcW w:w="6634" w:type="dxa"/>
          </w:tcPr>
          <w:p w14:paraId="5DAC4B40" w14:textId="088FFBC5" w:rsidR="00827D48" w:rsidRPr="007E0B31" w:rsidRDefault="00827D48" w:rsidP="00827D48">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827D48" w:rsidRPr="007E0B31" w14:paraId="09C3CE4E" w14:textId="77777777" w:rsidTr="747BA05C">
        <w:trPr>
          <w:cantSplit/>
        </w:trPr>
        <w:tc>
          <w:tcPr>
            <w:tcW w:w="2884" w:type="dxa"/>
          </w:tcPr>
          <w:p w14:paraId="7DF91920" w14:textId="77777777" w:rsidR="00827D48" w:rsidRPr="007E0B31" w:rsidRDefault="00827D48" w:rsidP="00827D48">
            <w:pPr>
              <w:pStyle w:val="Arial11Bold"/>
              <w:rPr>
                <w:rFonts w:cs="Arial"/>
              </w:rPr>
            </w:pPr>
            <w:r w:rsidRPr="007E0B31">
              <w:rPr>
                <w:rFonts w:cs="Arial"/>
              </w:rPr>
              <w:t>Relevant E&amp;W Transmission Licensee</w:t>
            </w:r>
          </w:p>
        </w:tc>
        <w:tc>
          <w:tcPr>
            <w:tcW w:w="6634" w:type="dxa"/>
          </w:tcPr>
          <w:p w14:paraId="5845D330" w14:textId="29A6343A" w:rsidR="00827D48" w:rsidRPr="007E0B31" w:rsidRDefault="00827D48" w:rsidP="00827D48">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827D48" w:rsidRPr="007E0B31" w14:paraId="00495AD3" w14:textId="77777777" w:rsidTr="747BA05C">
        <w:trPr>
          <w:cantSplit/>
        </w:trPr>
        <w:tc>
          <w:tcPr>
            <w:tcW w:w="2884" w:type="dxa"/>
          </w:tcPr>
          <w:p w14:paraId="37CE2F19" w14:textId="77777777" w:rsidR="00827D48" w:rsidRPr="007E0B31" w:rsidRDefault="00827D48" w:rsidP="00827D48">
            <w:pPr>
              <w:pStyle w:val="Arial11Bold"/>
              <w:rPr>
                <w:rFonts w:cs="Arial"/>
              </w:rPr>
            </w:pPr>
            <w:r w:rsidRPr="007E0B31">
              <w:rPr>
                <w:rFonts w:cs="Arial"/>
              </w:rPr>
              <w:t>Relevant Party</w:t>
            </w:r>
          </w:p>
        </w:tc>
        <w:tc>
          <w:tcPr>
            <w:tcW w:w="6634" w:type="dxa"/>
          </w:tcPr>
          <w:p w14:paraId="7BF1A4B9" w14:textId="77777777" w:rsidR="00827D48" w:rsidRPr="007E0B31" w:rsidRDefault="00827D48" w:rsidP="00827D48">
            <w:pPr>
              <w:pStyle w:val="TableArial11"/>
              <w:rPr>
                <w:rFonts w:cs="Arial"/>
              </w:rPr>
            </w:pPr>
            <w:r w:rsidRPr="007E0B31">
              <w:rPr>
                <w:rFonts w:cs="Arial"/>
              </w:rPr>
              <w:t>Has the meaning given in GR15.10(a).</w:t>
            </w:r>
          </w:p>
        </w:tc>
      </w:tr>
      <w:tr w:rsidR="00827D48" w:rsidRPr="007E0B31" w14:paraId="0089BD19" w14:textId="77777777" w:rsidTr="747BA05C">
        <w:trPr>
          <w:cantSplit/>
        </w:trPr>
        <w:tc>
          <w:tcPr>
            <w:tcW w:w="2884" w:type="dxa"/>
          </w:tcPr>
          <w:p w14:paraId="192E0FD2" w14:textId="77777777" w:rsidR="00827D48" w:rsidRPr="007E0B31" w:rsidRDefault="00827D48" w:rsidP="00827D48">
            <w:pPr>
              <w:pStyle w:val="Arial11Bold"/>
              <w:rPr>
                <w:rFonts w:cs="Arial"/>
              </w:rPr>
            </w:pPr>
            <w:r w:rsidRPr="007E0B31">
              <w:rPr>
                <w:rFonts w:cs="Arial"/>
              </w:rPr>
              <w:lastRenderedPageBreak/>
              <w:t>Relevant Scottish Transmission Licensee</w:t>
            </w:r>
          </w:p>
        </w:tc>
        <w:tc>
          <w:tcPr>
            <w:tcW w:w="6634" w:type="dxa"/>
          </w:tcPr>
          <w:p w14:paraId="1721A37D" w14:textId="77777777" w:rsidR="00827D48" w:rsidRPr="007E0B31" w:rsidRDefault="00827D48" w:rsidP="00827D48">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827D48" w:rsidRPr="007E0B31" w14:paraId="1E25E753" w14:textId="77777777" w:rsidTr="747BA05C">
        <w:trPr>
          <w:cantSplit/>
        </w:trPr>
        <w:tc>
          <w:tcPr>
            <w:tcW w:w="2884" w:type="dxa"/>
          </w:tcPr>
          <w:p w14:paraId="3F282714" w14:textId="77777777" w:rsidR="00827D48" w:rsidRPr="007E0B31" w:rsidRDefault="00827D48" w:rsidP="00827D48">
            <w:pPr>
              <w:pStyle w:val="Arial11Bold"/>
              <w:rPr>
                <w:rFonts w:cs="Arial"/>
              </w:rPr>
            </w:pPr>
            <w:r w:rsidRPr="007E0B31">
              <w:rPr>
                <w:rFonts w:cs="Arial"/>
              </w:rPr>
              <w:t>Relevant Transmission Licensee</w:t>
            </w:r>
          </w:p>
        </w:tc>
        <w:tc>
          <w:tcPr>
            <w:tcW w:w="6634" w:type="dxa"/>
          </w:tcPr>
          <w:p w14:paraId="027002BE" w14:textId="766B658F" w:rsidR="00827D48" w:rsidRPr="007E0B31" w:rsidRDefault="00827D48" w:rsidP="00827D48">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827D48" w:rsidRPr="007E0B31" w14:paraId="2C38A6A1" w14:textId="77777777" w:rsidTr="747BA05C">
        <w:trPr>
          <w:cantSplit/>
        </w:trPr>
        <w:tc>
          <w:tcPr>
            <w:tcW w:w="2884" w:type="dxa"/>
          </w:tcPr>
          <w:p w14:paraId="2F282CC1" w14:textId="77777777" w:rsidR="00827D48" w:rsidRPr="007E0B31" w:rsidRDefault="00827D48" w:rsidP="00827D48">
            <w:pPr>
              <w:pStyle w:val="Arial11Bold"/>
              <w:rPr>
                <w:rFonts w:cs="Arial"/>
              </w:rPr>
            </w:pPr>
            <w:r w:rsidRPr="007E0B31">
              <w:rPr>
                <w:rFonts w:cs="Arial"/>
              </w:rPr>
              <w:t>Relevant Unit</w:t>
            </w:r>
          </w:p>
        </w:tc>
        <w:tc>
          <w:tcPr>
            <w:tcW w:w="6634" w:type="dxa"/>
          </w:tcPr>
          <w:p w14:paraId="3349AB2D" w14:textId="77777777" w:rsidR="00827D48" w:rsidRPr="007E0B31" w:rsidRDefault="00827D48" w:rsidP="00827D48">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827D48" w:rsidRPr="007E0B31" w14:paraId="661512B9" w14:textId="77777777" w:rsidTr="747BA05C">
        <w:trPr>
          <w:cantSplit/>
        </w:trPr>
        <w:tc>
          <w:tcPr>
            <w:tcW w:w="2884" w:type="dxa"/>
          </w:tcPr>
          <w:p w14:paraId="145D3AB1"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827D48" w:rsidRPr="007E0B31" w:rsidRDefault="00827D48" w:rsidP="00827D48">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827D48" w:rsidRPr="007E0B31" w14:paraId="0FC4184C" w14:textId="77777777" w:rsidTr="747BA05C">
        <w:trPr>
          <w:cantSplit/>
        </w:trPr>
        <w:tc>
          <w:tcPr>
            <w:tcW w:w="2884" w:type="dxa"/>
          </w:tcPr>
          <w:p w14:paraId="517C4056" w14:textId="77777777" w:rsidR="00827D48" w:rsidRPr="007E0B31" w:rsidRDefault="00827D48" w:rsidP="00827D48">
            <w:pPr>
              <w:pStyle w:val="Arial11Bold"/>
              <w:rPr>
                <w:rFonts w:cs="Arial"/>
              </w:rPr>
            </w:pPr>
            <w:r w:rsidRPr="007E0B31">
              <w:rPr>
                <w:rFonts w:cs="Arial"/>
              </w:rPr>
              <w:t>Remote Transmission Assets</w:t>
            </w:r>
          </w:p>
        </w:tc>
        <w:tc>
          <w:tcPr>
            <w:tcW w:w="6634" w:type="dxa"/>
          </w:tcPr>
          <w:p w14:paraId="26BD0A1F" w14:textId="402ED181" w:rsidR="00827D48" w:rsidRPr="007E0B31" w:rsidRDefault="00827D48" w:rsidP="00827D48">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827D48" w:rsidRPr="007E0B31" w:rsidRDefault="00827D48" w:rsidP="00827D48">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827D48" w:rsidRPr="007E0B31" w14:paraId="4A5E7BA6" w14:textId="77777777" w:rsidTr="747BA05C">
        <w:trPr>
          <w:cantSplit/>
        </w:trPr>
        <w:tc>
          <w:tcPr>
            <w:tcW w:w="2884" w:type="dxa"/>
          </w:tcPr>
          <w:p w14:paraId="57C0BDFF" w14:textId="339174F7" w:rsidR="00827D48" w:rsidRPr="007E0B31" w:rsidRDefault="00827D48" w:rsidP="00827D48">
            <w:pPr>
              <w:pStyle w:val="Arial11Bold"/>
              <w:rPr>
                <w:rFonts w:cs="Arial"/>
              </w:rPr>
            </w:pPr>
            <w:r>
              <w:rPr>
                <w:rFonts w:cs="Arial"/>
              </w:rPr>
              <w:t>Replacement Reserves (RR)</w:t>
            </w:r>
          </w:p>
        </w:tc>
        <w:tc>
          <w:tcPr>
            <w:tcW w:w="6634" w:type="dxa"/>
          </w:tcPr>
          <w:p w14:paraId="1845D73A" w14:textId="2F61E8A5" w:rsidR="00827D48" w:rsidRPr="007E0B31" w:rsidRDefault="00827D48" w:rsidP="00827D48">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827D48" w:rsidRPr="007E0B31" w14:paraId="3E793E1A" w14:textId="77777777" w:rsidTr="747BA05C">
        <w:trPr>
          <w:cantSplit/>
        </w:trPr>
        <w:tc>
          <w:tcPr>
            <w:tcW w:w="2884" w:type="dxa"/>
          </w:tcPr>
          <w:p w14:paraId="70E4C232" w14:textId="77777777" w:rsidR="00827D48" w:rsidRPr="007E0B31" w:rsidRDefault="00827D48" w:rsidP="00827D48">
            <w:pPr>
              <w:pStyle w:val="Arial11Bold"/>
              <w:rPr>
                <w:rFonts w:cs="Arial"/>
              </w:rPr>
            </w:pPr>
            <w:r w:rsidRPr="007E0B31">
              <w:rPr>
                <w:rFonts w:cs="Arial"/>
              </w:rPr>
              <w:t>Requesting Safety Co-ordinator</w:t>
            </w:r>
          </w:p>
        </w:tc>
        <w:tc>
          <w:tcPr>
            <w:tcW w:w="6634" w:type="dxa"/>
          </w:tcPr>
          <w:p w14:paraId="12FAE6E9" w14:textId="77777777" w:rsidR="00827D48" w:rsidRPr="007E0B31" w:rsidRDefault="00827D48" w:rsidP="00827D48">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827D48" w:rsidRPr="007E0B31" w14:paraId="221B80DF" w14:textId="77777777" w:rsidTr="747BA05C">
        <w:trPr>
          <w:cantSplit/>
        </w:trPr>
        <w:tc>
          <w:tcPr>
            <w:tcW w:w="2884" w:type="dxa"/>
          </w:tcPr>
          <w:p w14:paraId="4C5053E5" w14:textId="77777777" w:rsidR="00827D48" w:rsidRPr="007E0B31" w:rsidRDefault="00827D48" w:rsidP="00827D48">
            <w:pPr>
              <w:pStyle w:val="Arial11Bold"/>
              <w:rPr>
                <w:rFonts w:cs="Arial"/>
              </w:rPr>
            </w:pPr>
            <w:r w:rsidRPr="007E0B31">
              <w:rPr>
                <w:rFonts w:cs="Arial"/>
              </w:rPr>
              <w:t>Responsible Engineer/ Operator</w:t>
            </w:r>
          </w:p>
        </w:tc>
        <w:tc>
          <w:tcPr>
            <w:tcW w:w="6634" w:type="dxa"/>
          </w:tcPr>
          <w:p w14:paraId="40AF59F9" w14:textId="77777777" w:rsidR="00827D48" w:rsidRPr="007E0B31" w:rsidRDefault="00827D48" w:rsidP="00827D48">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827D48" w:rsidRPr="007E0B31" w14:paraId="43B07A92" w14:textId="77777777" w:rsidTr="747BA05C">
        <w:trPr>
          <w:cantSplit/>
        </w:trPr>
        <w:tc>
          <w:tcPr>
            <w:tcW w:w="2884" w:type="dxa"/>
          </w:tcPr>
          <w:p w14:paraId="142BB592" w14:textId="77777777" w:rsidR="00827D48" w:rsidRPr="007E0B31" w:rsidRDefault="00827D48" w:rsidP="00827D48">
            <w:pPr>
              <w:pStyle w:val="Arial11Bold"/>
              <w:rPr>
                <w:rFonts w:cs="Arial"/>
              </w:rPr>
            </w:pPr>
            <w:r w:rsidRPr="007E0B31">
              <w:rPr>
                <w:rFonts w:cs="Arial"/>
              </w:rPr>
              <w:t>Responsible Manager</w:t>
            </w:r>
          </w:p>
        </w:tc>
        <w:tc>
          <w:tcPr>
            <w:tcW w:w="6634" w:type="dxa"/>
          </w:tcPr>
          <w:p w14:paraId="3D10AC58" w14:textId="010E800C" w:rsidR="00827D48" w:rsidRPr="007E0B31" w:rsidRDefault="00827D48" w:rsidP="00827D48">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827D48" w:rsidRPr="007E0B31" w14:paraId="359C52EC" w14:textId="77777777" w:rsidTr="747BA05C">
        <w:trPr>
          <w:cantSplit/>
        </w:trPr>
        <w:tc>
          <w:tcPr>
            <w:tcW w:w="2884" w:type="dxa"/>
          </w:tcPr>
          <w:p w14:paraId="600D70C7" w14:textId="51582C98" w:rsidR="00827D48" w:rsidRPr="007E0B31" w:rsidRDefault="00827D48" w:rsidP="00827D48">
            <w:pPr>
              <w:pStyle w:val="Arial11Bold"/>
              <w:rPr>
                <w:rFonts w:cs="Arial"/>
              </w:rPr>
            </w:pPr>
            <w:r>
              <w:rPr>
                <w:rFonts w:cs="Arial"/>
              </w:rPr>
              <w:t>Restoration Service Provider</w:t>
            </w:r>
          </w:p>
        </w:tc>
        <w:tc>
          <w:tcPr>
            <w:tcW w:w="6634" w:type="dxa"/>
          </w:tcPr>
          <w:p w14:paraId="7EAC5DED" w14:textId="5A26DF00" w:rsidR="00827D48" w:rsidRPr="00A87826" w:rsidRDefault="00827D48" w:rsidP="00827D48">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Restoration Plan</w:t>
            </w:r>
            <w:r w:rsidRPr="00A87826">
              <w:rPr>
                <w:b/>
              </w:rPr>
              <w:t>.</w:t>
            </w:r>
            <w:r w:rsidRPr="00702881">
              <w:t xml:space="preserve">  </w:t>
            </w:r>
            <w:r>
              <w:t xml:space="preserve">   </w:t>
            </w:r>
          </w:p>
        </w:tc>
      </w:tr>
      <w:tr w:rsidR="00827D48" w:rsidRPr="007E0B31" w14:paraId="200F923B" w14:textId="77777777" w:rsidTr="747BA05C">
        <w:trPr>
          <w:cantSplit/>
        </w:trPr>
        <w:tc>
          <w:tcPr>
            <w:tcW w:w="2884" w:type="dxa"/>
          </w:tcPr>
          <w:p w14:paraId="645AFB45" w14:textId="77777777" w:rsidR="00827D48" w:rsidRPr="007E0B31" w:rsidRDefault="00827D48" w:rsidP="00827D48">
            <w:pPr>
              <w:pStyle w:val="Arial11Bold"/>
              <w:rPr>
                <w:rFonts w:cs="Arial"/>
              </w:rPr>
            </w:pPr>
            <w:r w:rsidRPr="007E0B31">
              <w:rPr>
                <w:rFonts w:cs="Arial"/>
              </w:rPr>
              <w:t>Re-synchronisation</w:t>
            </w:r>
          </w:p>
        </w:tc>
        <w:tc>
          <w:tcPr>
            <w:tcW w:w="6634" w:type="dxa"/>
          </w:tcPr>
          <w:p w14:paraId="116663CE" w14:textId="77777777" w:rsidR="00827D48" w:rsidRPr="007E0B31" w:rsidRDefault="00827D48" w:rsidP="00827D48">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827D48" w:rsidRPr="007E0B31" w14:paraId="5C8B475C" w14:textId="77777777" w:rsidTr="747BA05C">
        <w:trPr>
          <w:cantSplit/>
        </w:trPr>
        <w:tc>
          <w:tcPr>
            <w:tcW w:w="2884" w:type="dxa"/>
          </w:tcPr>
          <w:p w14:paraId="7A0A7098" w14:textId="6C07E83D" w:rsidR="00827D48" w:rsidRPr="00A24C6C" w:rsidRDefault="00827D48" w:rsidP="00827D48">
            <w:pPr>
              <w:pStyle w:val="Arial11Bold"/>
              <w:rPr>
                <w:rFonts w:cs="Arial"/>
              </w:rPr>
            </w:pPr>
            <w:r w:rsidRPr="00A24C6C">
              <w:rPr>
                <w:lang w:val="en-US"/>
              </w:rPr>
              <w:t>Retained EU Law</w:t>
            </w:r>
          </w:p>
        </w:tc>
        <w:tc>
          <w:tcPr>
            <w:tcW w:w="6634" w:type="dxa"/>
          </w:tcPr>
          <w:p w14:paraId="7D8E70D3" w14:textId="3160A6BF" w:rsidR="00827D48" w:rsidRPr="00A24C6C" w:rsidRDefault="00827D48" w:rsidP="00827D48">
            <w:pPr>
              <w:pStyle w:val="TableArial11"/>
              <w:rPr>
                <w:rFonts w:cs="Arial"/>
              </w:rPr>
            </w:pPr>
            <w:r w:rsidRPr="00A24C6C">
              <w:rPr>
                <w:lang w:val="en-US"/>
              </w:rPr>
              <w:t>31 December 2020 as defined in European Union (Withdrawal) Act 2018 as amended by the European Union (Withdrawal Agreement) Act 2020.</w:t>
            </w:r>
          </w:p>
        </w:tc>
      </w:tr>
      <w:tr w:rsidR="00827D48" w:rsidRPr="007E0B31" w14:paraId="6CA184A0" w14:textId="77777777" w:rsidTr="747BA05C">
        <w:trPr>
          <w:cantSplit/>
        </w:trPr>
        <w:tc>
          <w:tcPr>
            <w:tcW w:w="2884" w:type="dxa"/>
          </w:tcPr>
          <w:p w14:paraId="0F616CE0" w14:textId="68331982" w:rsidR="00827D48" w:rsidRPr="007E0B31" w:rsidRDefault="00827D48" w:rsidP="00827D48">
            <w:pPr>
              <w:pStyle w:val="Arial11Bold"/>
              <w:rPr>
                <w:rFonts w:cs="Arial"/>
              </w:rPr>
            </w:pPr>
            <w:r>
              <w:rPr>
                <w:rFonts w:cs="Arial"/>
              </w:rPr>
              <w:t>RR Acceptance</w:t>
            </w:r>
          </w:p>
        </w:tc>
        <w:tc>
          <w:tcPr>
            <w:tcW w:w="6634" w:type="dxa"/>
          </w:tcPr>
          <w:p w14:paraId="279A7C5B" w14:textId="3CF00C6B" w:rsidR="00827D48" w:rsidRPr="007E0B31" w:rsidRDefault="00827D48" w:rsidP="00827D48">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827D48" w:rsidRPr="007E0B31" w14:paraId="375C4E00" w14:textId="77777777" w:rsidTr="747BA05C">
        <w:trPr>
          <w:cantSplit/>
        </w:trPr>
        <w:tc>
          <w:tcPr>
            <w:tcW w:w="2884" w:type="dxa"/>
          </w:tcPr>
          <w:p w14:paraId="1EAC68C5" w14:textId="2FCFB406" w:rsidR="00827D48" w:rsidRDefault="00827D48" w:rsidP="00827D48">
            <w:pPr>
              <w:pStyle w:val="Arial11Bold"/>
              <w:rPr>
                <w:rFonts w:cs="Arial"/>
              </w:rPr>
            </w:pPr>
            <w:r>
              <w:rPr>
                <w:rFonts w:cs="Arial"/>
              </w:rPr>
              <w:t>Restricted</w:t>
            </w:r>
          </w:p>
        </w:tc>
        <w:tc>
          <w:tcPr>
            <w:tcW w:w="6634" w:type="dxa"/>
          </w:tcPr>
          <w:p w14:paraId="573C1772" w14:textId="01CB4CF7" w:rsidR="00827D48" w:rsidRPr="008D5BEE" w:rsidRDefault="00827D48" w:rsidP="00827D48">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827D48" w:rsidRPr="007E0B31" w14:paraId="43440108" w14:textId="77777777" w:rsidTr="747BA05C">
        <w:trPr>
          <w:cantSplit/>
        </w:trPr>
        <w:tc>
          <w:tcPr>
            <w:tcW w:w="2884" w:type="dxa"/>
          </w:tcPr>
          <w:p w14:paraId="2D0B4C2D" w14:textId="026534D0" w:rsidR="00827D48" w:rsidRPr="000B7208" w:rsidRDefault="00827D48" w:rsidP="00827D48">
            <w:pPr>
              <w:pStyle w:val="Arial11Bold"/>
              <w:rPr>
                <w:rFonts w:cs="Arial"/>
              </w:rPr>
            </w:pPr>
            <w:r w:rsidRPr="002510FF">
              <w:rPr>
                <w:rFonts w:cs="Arial"/>
                <w:bCs/>
              </w:rPr>
              <w:t>ROCOF</w:t>
            </w:r>
          </w:p>
        </w:tc>
        <w:tc>
          <w:tcPr>
            <w:tcW w:w="6634" w:type="dxa"/>
          </w:tcPr>
          <w:p w14:paraId="257637B6" w14:textId="7FA7C548" w:rsidR="00827D48" w:rsidRPr="000B7208" w:rsidRDefault="00827D48" w:rsidP="00827D48">
            <w:pPr>
              <w:pStyle w:val="TableArial11"/>
              <w:rPr>
                <w:rFonts w:cs="Arial"/>
                <w:b/>
              </w:rPr>
            </w:pPr>
            <w:r w:rsidRPr="002510FF">
              <w:rPr>
                <w:rFonts w:cs="Arial"/>
                <w:b/>
              </w:rPr>
              <w:t>Rate of Change of Frequency</w:t>
            </w:r>
          </w:p>
        </w:tc>
      </w:tr>
      <w:tr w:rsidR="00827D48" w:rsidRPr="007E0B31" w14:paraId="724EBAD0" w14:textId="77777777" w:rsidTr="747BA05C">
        <w:trPr>
          <w:cantSplit/>
        </w:trPr>
        <w:tc>
          <w:tcPr>
            <w:tcW w:w="2884" w:type="dxa"/>
          </w:tcPr>
          <w:p w14:paraId="389CD79A" w14:textId="38EDBFB4" w:rsidR="00827D48" w:rsidRDefault="00827D48" w:rsidP="00827D48">
            <w:pPr>
              <w:pStyle w:val="Arial11Bold"/>
              <w:rPr>
                <w:rFonts w:cs="Arial"/>
              </w:rPr>
            </w:pPr>
            <w:r>
              <w:rPr>
                <w:rFonts w:cs="Arial"/>
              </w:rPr>
              <w:lastRenderedPageBreak/>
              <w:t>RR Instruction</w:t>
            </w:r>
          </w:p>
        </w:tc>
        <w:tc>
          <w:tcPr>
            <w:tcW w:w="6634" w:type="dxa"/>
          </w:tcPr>
          <w:p w14:paraId="74080257" w14:textId="66AE87CD" w:rsidR="00827D48" w:rsidRPr="008D5BEE" w:rsidRDefault="00827D48" w:rsidP="00827D48">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827D48" w:rsidRPr="007E0B31" w14:paraId="0F2AB24C" w14:textId="77777777" w:rsidTr="747BA05C">
        <w:trPr>
          <w:cantSplit/>
        </w:trPr>
        <w:tc>
          <w:tcPr>
            <w:tcW w:w="2884" w:type="dxa"/>
          </w:tcPr>
          <w:p w14:paraId="1069A459" w14:textId="77777777" w:rsidR="00827D48" w:rsidRPr="007E0B31" w:rsidRDefault="00827D48" w:rsidP="00827D48">
            <w:pPr>
              <w:pStyle w:val="Arial11Bold"/>
              <w:rPr>
                <w:rFonts w:cs="Arial"/>
              </w:rPr>
            </w:pPr>
            <w:r w:rsidRPr="007E0B31">
              <w:rPr>
                <w:rFonts w:cs="Arial"/>
              </w:rPr>
              <w:t>Safety Co-ordinator</w:t>
            </w:r>
          </w:p>
        </w:tc>
        <w:tc>
          <w:tcPr>
            <w:tcW w:w="6634" w:type="dxa"/>
          </w:tcPr>
          <w:p w14:paraId="3FD2A5AD" w14:textId="77777777" w:rsidR="00827D48" w:rsidRPr="007E0B31" w:rsidRDefault="00827D48" w:rsidP="00827D48">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827D48" w:rsidRPr="007E0B31" w14:paraId="3A1DC384" w14:textId="77777777" w:rsidTr="747BA05C">
        <w:trPr>
          <w:cantSplit/>
        </w:trPr>
        <w:tc>
          <w:tcPr>
            <w:tcW w:w="2884" w:type="dxa"/>
          </w:tcPr>
          <w:p w14:paraId="7406B5EB" w14:textId="77777777" w:rsidR="00827D48" w:rsidRPr="007E0B31" w:rsidRDefault="00827D48" w:rsidP="00827D48">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827D48" w:rsidRPr="007E0B31" w:rsidRDefault="00827D48" w:rsidP="00827D48">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827D48" w:rsidRPr="007E0B31" w14:paraId="70243D83" w14:textId="77777777" w:rsidTr="747BA05C">
        <w:trPr>
          <w:cantSplit/>
        </w:trPr>
        <w:tc>
          <w:tcPr>
            <w:tcW w:w="2884" w:type="dxa"/>
          </w:tcPr>
          <w:p w14:paraId="22E262B1" w14:textId="77777777" w:rsidR="00827D48" w:rsidRPr="007E0B31" w:rsidRDefault="00827D48" w:rsidP="00827D48">
            <w:pPr>
              <w:pStyle w:val="Arial11Bold"/>
              <w:rPr>
                <w:rFonts w:cs="Arial"/>
              </w:rPr>
            </w:pPr>
            <w:r w:rsidRPr="007E0B31">
              <w:rPr>
                <w:rFonts w:cs="Arial"/>
              </w:rPr>
              <w:t xml:space="preserve">Safety Key </w:t>
            </w:r>
          </w:p>
        </w:tc>
        <w:tc>
          <w:tcPr>
            <w:tcW w:w="6634" w:type="dxa"/>
          </w:tcPr>
          <w:p w14:paraId="61F0DB91" w14:textId="77777777" w:rsidR="00827D48" w:rsidRPr="007E0B31" w:rsidRDefault="00827D48" w:rsidP="00827D48">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827D48" w:rsidRPr="007E0B31" w14:paraId="30E0A369" w14:textId="77777777" w:rsidTr="747BA05C">
        <w:trPr>
          <w:cantSplit/>
        </w:trPr>
        <w:tc>
          <w:tcPr>
            <w:tcW w:w="2884" w:type="dxa"/>
          </w:tcPr>
          <w:p w14:paraId="3958C3C0" w14:textId="77777777" w:rsidR="00827D48" w:rsidRPr="007E0B31" w:rsidRDefault="00827D48" w:rsidP="00827D48">
            <w:pPr>
              <w:pStyle w:val="Arial11Bold"/>
              <w:rPr>
                <w:rFonts w:cs="Arial"/>
              </w:rPr>
            </w:pPr>
            <w:r w:rsidRPr="007E0B31">
              <w:rPr>
                <w:rFonts w:cs="Arial"/>
              </w:rPr>
              <w:t>Safety Log</w:t>
            </w:r>
          </w:p>
        </w:tc>
        <w:tc>
          <w:tcPr>
            <w:tcW w:w="6634" w:type="dxa"/>
          </w:tcPr>
          <w:p w14:paraId="1D5A6BA7" w14:textId="77777777" w:rsidR="00827D48" w:rsidRPr="007E0B31" w:rsidRDefault="00827D48" w:rsidP="00827D48">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827D48" w:rsidRPr="007E0B31" w14:paraId="7B8B0D19" w14:textId="77777777" w:rsidTr="747BA05C">
        <w:trPr>
          <w:cantSplit/>
        </w:trPr>
        <w:tc>
          <w:tcPr>
            <w:tcW w:w="2884" w:type="dxa"/>
          </w:tcPr>
          <w:p w14:paraId="34E9C066" w14:textId="77777777" w:rsidR="00827D48" w:rsidRPr="007E0B31" w:rsidRDefault="00827D48" w:rsidP="00827D48">
            <w:pPr>
              <w:pStyle w:val="Arial11Bold"/>
              <w:rPr>
                <w:rFonts w:cs="Arial"/>
              </w:rPr>
            </w:pPr>
            <w:r w:rsidRPr="007E0B31">
              <w:rPr>
                <w:rFonts w:cs="Arial"/>
              </w:rPr>
              <w:t>Safety Precautions</w:t>
            </w:r>
          </w:p>
        </w:tc>
        <w:tc>
          <w:tcPr>
            <w:tcW w:w="6634" w:type="dxa"/>
          </w:tcPr>
          <w:p w14:paraId="0686C6F3" w14:textId="77777777" w:rsidR="00827D48" w:rsidRPr="007E0B31" w:rsidRDefault="00827D48" w:rsidP="00827D48">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827D48" w:rsidRPr="007E0B31" w14:paraId="5883E205" w14:textId="77777777" w:rsidTr="747BA05C">
        <w:trPr>
          <w:cantSplit/>
        </w:trPr>
        <w:tc>
          <w:tcPr>
            <w:tcW w:w="2884" w:type="dxa"/>
          </w:tcPr>
          <w:p w14:paraId="20827A76" w14:textId="77777777" w:rsidR="00827D48" w:rsidRPr="007E0B31" w:rsidRDefault="00827D48" w:rsidP="00827D48">
            <w:pPr>
              <w:pStyle w:val="Arial11Bold"/>
              <w:rPr>
                <w:rFonts w:cs="Arial"/>
              </w:rPr>
            </w:pPr>
            <w:r w:rsidRPr="007E0B31">
              <w:rPr>
                <w:rFonts w:cs="Arial"/>
              </w:rPr>
              <w:t>Safety Rules</w:t>
            </w:r>
          </w:p>
        </w:tc>
        <w:tc>
          <w:tcPr>
            <w:tcW w:w="6634" w:type="dxa"/>
          </w:tcPr>
          <w:p w14:paraId="48A0B671" w14:textId="174D5A7A" w:rsidR="00827D48" w:rsidRPr="007E0B31" w:rsidRDefault="00827D48" w:rsidP="00827D48">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827D48" w:rsidRPr="007E0B31" w14:paraId="44AE80E0" w14:textId="77777777" w:rsidTr="747BA05C">
        <w:trPr>
          <w:cantSplit/>
        </w:trPr>
        <w:tc>
          <w:tcPr>
            <w:tcW w:w="2884" w:type="dxa"/>
          </w:tcPr>
          <w:p w14:paraId="5682B2E8" w14:textId="77777777" w:rsidR="00827D48" w:rsidRPr="007E0B31" w:rsidRDefault="00827D48" w:rsidP="00827D48">
            <w:pPr>
              <w:pStyle w:val="Arial11Bold"/>
              <w:rPr>
                <w:rFonts w:cs="Arial"/>
              </w:rPr>
            </w:pPr>
            <w:r w:rsidRPr="007E0B31">
              <w:rPr>
                <w:rFonts w:cs="Arial"/>
              </w:rPr>
              <w:t>Scottish Offshore Transmission System</w:t>
            </w:r>
          </w:p>
        </w:tc>
        <w:tc>
          <w:tcPr>
            <w:tcW w:w="6634" w:type="dxa"/>
          </w:tcPr>
          <w:p w14:paraId="6F1646FE" w14:textId="77777777" w:rsidR="00827D48" w:rsidRPr="007E0B31" w:rsidRDefault="00827D48" w:rsidP="00827D48">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827D48" w:rsidRPr="007E0B31" w14:paraId="4EC37483" w14:textId="77777777" w:rsidTr="747BA05C">
        <w:trPr>
          <w:cantSplit/>
        </w:trPr>
        <w:tc>
          <w:tcPr>
            <w:tcW w:w="2884" w:type="dxa"/>
          </w:tcPr>
          <w:p w14:paraId="7592DBED" w14:textId="77777777" w:rsidR="00827D48" w:rsidRPr="007E0B31" w:rsidRDefault="00827D48" w:rsidP="00827D48">
            <w:pPr>
              <w:pStyle w:val="Arial11Bold"/>
              <w:rPr>
                <w:rFonts w:cs="Arial"/>
              </w:rPr>
            </w:pPr>
            <w:r w:rsidRPr="007E0B31">
              <w:rPr>
                <w:rFonts w:cs="Arial"/>
              </w:rPr>
              <w:t>Scottish Offshore Transmission Licensee</w:t>
            </w:r>
          </w:p>
        </w:tc>
        <w:tc>
          <w:tcPr>
            <w:tcW w:w="6634" w:type="dxa"/>
          </w:tcPr>
          <w:p w14:paraId="1E0C090A" w14:textId="77777777" w:rsidR="00827D48" w:rsidRPr="007E0B31" w:rsidRDefault="00827D48" w:rsidP="00827D48">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827D48" w:rsidRPr="007E0B31" w14:paraId="46996A6A" w14:textId="77777777" w:rsidTr="747BA05C">
        <w:trPr>
          <w:cantSplit/>
        </w:trPr>
        <w:tc>
          <w:tcPr>
            <w:tcW w:w="2884" w:type="dxa"/>
          </w:tcPr>
          <w:p w14:paraId="3B59A20D" w14:textId="77777777" w:rsidR="00827D48" w:rsidRPr="007E0B31" w:rsidRDefault="00827D48" w:rsidP="00827D48">
            <w:pPr>
              <w:pStyle w:val="Arial11Bold"/>
              <w:rPr>
                <w:rFonts w:cs="Arial"/>
              </w:rPr>
            </w:pPr>
            <w:r w:rsidRPr="007E0B31">
              <w:rPr>
                <w:rFonts w:cs="Arial"/>
              </w:rPr>
              <w:t>Scottish Transmission System</w:t>
            </w:r>
          </w:p>
        </w:tc>
        <w:tc>
          <w:tcPr>
            <w:tcW w:w="6634" w:type="dxa"/>
          </w:tcPr>
          <w:p w14:paraId="78AAAC1A" w14:textId="77777777" w:rsidR="00827D48" w:rsidRPr="007E0B31" w:rsidRDefault="00827D48" w:rsidP="00827D48">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827D48" w:rsidRPr="007E0B31" w14:paraId="51287B91" w14:textId="77777777" w:rsidTr="747BA05C">
        <w:trPr>
          <w:cantSplit/>
        </w:trPr>
        <w:tc>
          <w:tcPr>
            <w:tcW w:w="2884" w:type="dxa"/>
          </w:tcPr>
          <w:p w14:paraId="06943FD9" w14:textId="77777777" w:rsidR="00827D48" w:rsidRPr="007E0B31" w:rsidRDefault="00827D48" w:rsidP="00827D48">
            <w:pPr>
              <w:pStyle w:val="Arial11Bold"/>
              <w:rPr>
                <w:rFonts w:cs="Arial"/>
              </w:rPr>
            </w:pPr>
            <w:r w:rsidRPr="007E0B31">
              <w:rPr>
                <w:rFonts w:cs="Arial"/>
              </w:rPr>
              <w:t>Scottish User</w:t>
            </w:r>
          </w:p>
        </w:tc>
        <w:tc>
          <w:tcPr>
            <w:tcW w:w="6634" w:type="dxa"/>
          </w:tcPr>
          <w:p w14:paraId="00622B6C" w14:textId="77777777" w:rsidR="00827D48" w:rsidRPr="007E0B31" w:rsidRDefault="00827D48" w:rsidP="00827D48">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827D48" w:rsidRPr="007E0B31" w14:paraId="3C0B3E03" w14:textId="77777777" w:rsidTr="747BA05C">
        <w:trPr>
          <w:cantSplit/>
        </w:trPr>
        <w:tc>
          <w:tcPr>
            <w:tcW w:w="2884" w:type="dxa"/>
          </w:tcPr>
          <w:p w14:paraId="0790467A" w14:textId="0FEE74A2" w:rsidR="00827D48" w:rsidRPr="007E0B31" w:rsidRDefault="00827D48" w:rsidP="00827D48">
            <w:pPr>
              <w:pStyle w:val="Arial11Bold"/>
              <w:rPr>
                <w:rFonts w:cs="Arial"/>
              </w:rPr>
            </w:pPr>
            <w:r>
              <w:rPr>
                <w:rFonts w:cs="Arial"/>
              </w:rPr>
              <w:t>Secondary BM Unit</w:t>
            </w:r>
          </w:p>
        </w:tc>
        <w:tc>
          <w:tcPr>
            <w:tcW w:w="6634" w:type="dxa"/>
          </w:tcPr>
          <w:p w14:paraId="44EC65D4" w14:textId="2371A3C1" w:rsidR="00827D48" w:rsidRPr="007E0B31" w:rsidRDefault="00827D48" w:rsidP="00827D48">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827D48" w:rsidRPr="007E0B31" w14:paraId="76062AB2" w14:textId="77777777" w:rsidTr="747BA05C">
        <w:trPr>
          <w:cantSplit/>
        </w:trPr>
        <w:tc>
          <w:tcPr>
            <w:tcW w:w="2884" w:type="dxa"/>
          </w:tcPr>
          <w:p w14:paraId="19193F66" w14:textId="77777777" w:rsidR="00827D48" w:rsidRPr="007E0B31" w:rsidRDefault="00827D48" w:rsidP="00827D48">
            <w:pPr>
              <w:pStyle w:val="Arial11Bold"/>
              <w:rPr>
                <w:rFonts w:cs="Arial"/>
              </w:rPr>
            </w:pPr>
            <w:r w:rsidRPr="007E0B31">
              <w:rPr>
                <w:rFonts w:cs="Arial"/>
              </w:rPr>
              <w:lastRenderedPageBreak/>
              <w:t>Secondary Response</w:t>
            </w:r>
          </w:p>
        </w:tc>
        <w:tc>
          <w:tcPr>
            <w:tcW w:w="6634" w:type="dxa"/>
          </w:tcPr>
          <w:p w14:paraId="78A1E61F" w14:textId="77777777" w:rsidR="00827D48" w:rsidRPr="007E0B31" w:rsidRDefault="00827D48" w:rsidP="00827D48">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827D48" w:rsidRPr="007E0B31" w14:paraId="564540DA" w14:textId="77777777" w:rsidTr="747BA05C">
        <w:trPr>
          <w:cantSplit/>
        </w:trPr>
        <w:tc>
          <w:tcPr>
            <w:tcW w:w="2884" w:type="dxa"/>
          </w:tcPr>
          <w:p w14:paraId="65A0DD2E" w14:textId="77777777" w:rsidR="00827D48" w:rsidRPr="007E0B31" w:rsidRDefault="00827D48" w:rsidP="00827D48">
            <w:pPr>
              <w:pStyle w:val="Arial11Bold"/>
              <w:rPr>
                <w:rFonts w:cs="Arial"/>
              </w:rPr>
            </w:pPr>
            <w:r w:rsidRPr="007E0B31">
              <w:rPr>
                <w:rFonts w:cs="Arial"/>
              </w:rPr>
              <w:t>Secretary of State</w:t>
            </w:r>
          </w:p>
        </w:tc>
        <w:tc>
          <w:tcPr>
            <w:tcW w:w="6634" w:type="dxa"/>
          </w:tcPr>
          <w:p w14:paraId="67522AEA" w14:textId="77777777" w:rsidR="00827D48" w:rsidRPr="007E0B31" w:rsidRDefault="00827D48" w:rsidP="00827D48">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827D48" w:rsidRPr="007E0B31" w14:paraId="240349FB" w14:textId="77777777" w:rsidTr="747BA05C">
        <w:trPr>
          <w:cantSplit/>
        </w:trPr>
        <w:tc>
          <w:tcPr>
            <w:tcW w:w="2884" w:type="dxa"/>
          </w:tcPr>
          <w:p w14:paraId="39D5CFF9" w14:textId="77777777" w:rsidR="00827D48" w:rsidRPr="007E0B31" w:rsidRDefault="00827D48" w:rsidP="00827D48">
            <w:pPr>
              <w:pStyle w:val="Arial11Bold"/>
              <w:rPr>
                <w:rFonts w:cs="Arial"/>
              </w:rPr>
            </w:pPr>
            <w:r w:rsidRPr="007E0B31">
              <w:rPr>
                <w:rFonts w:cs="Arial"/>
              </w:rPr>
              <w:t>Secured Event</w:t>
            </w:r>
          </w:p>
        </w:tc>
        <w:tc>
          <w:tcPr>
            <w:tcW w:w="6634" w:type="dxa"/>
          </w:tcPr>
          <w:p w14:paraId="5A98690F"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827D48" w:rsidRPr="007E0B31" w14:paraId="646622AD" w14:textId="77777777" w:rsidTr="747BA05C">
        <w:trPr>
          <w:cantSplit/>
        </w:trPr>
        <w:tc>
          <w:tcPr>
            <w:tcW w:w="2884" w:type="dxa"/>
          </w:tcPr>
          <w:p w14:paraId="2D39DA62" w14:textId="77777777" w:rsidR="00827D48" w:rsidRPr="007E0B31" w:rsidRDefault="00827D48" w:rsidP="00827D48">
            <w:pPr>
              <w:pStyle w:val="Arial11Bold"/>
              <w:rPr>
                <w:rFonts w:cs="Arial"/>
              </w:rPr>
            </w:pPr>
            <w:r w:rsidRPr="007E0B31">
              <w:rPr>
                <w:rFonts w:cs="Arial"/>
              </w:rPr>
              <w:t>Security and Quality of Supply Standard (SQSS)</w:t>
            </w:r>
          </w:p>
        </w:tc>
        <w:tc>
          <w:tcPr>
            <w:tcW w:w="6634" w:type="dxa"/>
          </w:tcPr>
          <w:p w14:paraId="1F7B9DEC" w14:textId="77777777" w:rsidR="00827D48" w:rsidRPr="007E0B31" w:rsidRDefault="00827D48" w:rsidP="00827D48">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827D48" w:rsidRPr="007E0B31" w14:paraId="6D1F96AD" w14:textId="77777777" w:rsidTr="747BA05C">
        <w:trPr>
          <w:cantSplit/>
        </w:trPr>
        <w:tc>
          <w:tcPr>
            <w:tcW w:w="2884" w:type="dxa"/>
          </w:tcPr>
          <w:p w14:paraId="3D4D2CAD" w14:textId="77777777" w:rsidR="00827D48" w:rsidRPr="007E0B31" w:rsidRDefault="00827D48" w:rsidP="00827D48">
            <w:pPr>
              <w:pStyle w:val="Arial11Bold"/>
              <w:rPr>
                <w:rFonts w:cs="Arial"/>
              </w:rPr>
            </w:pPr>
            <w:r w:rsidRPr="007E0B31">
              <w:rPr>
                <w:rFonts w:cs="Arial"/>
              </w:rPr>
              <w:t>Self-Governance Criteria</w:t>
            </w:r>
          </w:p>
        </w:tc>
        <w:tc>
          <w:tcPr>
            <w:tcW w:w="6634" w:type="dxa"/>
          </w:tcPr>
          <w:p w14:paraId="54B7BCEB" w14:textId="77777777" w:rsidR="00827D48" w:rsidRPr="007E0B31" w:rsidRDefault="00827D48" w:rsidP="00827D48">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827D48" w:rsidRPr="007E0B31" w:rsidRDefault="00827D48" w:rsidP="00827D48">
            <w:pPr>
              <w:pStyle w:val="TableArial11"/>
              <w:numPr>
                <w:ilvl w:val="0"/>
                <w:numId w:val="8"/>
              </w:numPr>
              <w:rPr>
                <w:rFonts w:cs="Arial"/>
              </w:rPr>
            </w:pPr>
            <w:r w:rsidRPr="007E0B31">
              <w:rPr>
                <w:rFonts w:cs="Arial"/>
              </w:rPr>
              <w:t>is unlikely to have a material effect on:</w:t>
            </w:r>
          </w:p>
          <w:p w14:paraId="0AFA7F7C" w14:textId="77777777" w:rsidR="00827D48" w:rsidRPr="007E0B31" w:rsidRDefault="00827D48" w:rsidP="00827D48">
            <w:pPr>
              <w:pStyle w:val="TableArial11"/>
              <w:numPr>
                <w:ilvl w:val="0"/>
                <w:numId w:val="9"/>
              </w:numPr>
              <w:rPr>
                <w:rFonts w:cs="Arial"/>
              </w:rPr>
            </w:pPr>
            <w:r w:rsidRPr="007E0B31">
              <w:rPr>
                <w:rFonts w:cs="Arial"/>
              </w:rPr>
              <w:t>existing or future electricity consumers; and</w:t>
            </w:r>
          </w:p>
          <w:p w14:paraId="46F9696D" w14:textId="29B1C8A6" w:rsidR="00827D48" w:rsidRPr="007E0B31" w:rsidRDefault="00827D48" w:rsidP="00827D48">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827D48" w:rsidRPr="007E0B31" w:rsidRDefault="00827D48" w:rsidP="00827D48">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827D48" w:rsidRPr="007E0B31" w:rsidRDefault="00827D48" w:rsidP="00827D48">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827D48" w:rsidRPr="007E0B31" w:rsidRDefault="00827D48" w:rsidP="00827D48">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827D48" w:rsidRPr="00612E81" w:rsidRDefault="00827D48" w:rsidP="00827D48">
            <w:pPr>
              <w:pStyle w:val="TableArial11"/>
              <w:numPr>
                <w:ilvl w:val="0"/>
                <w:numId w:val="8"/>
              </w:numPr>
              <w:rPr>
                <w:rFonts w:cs="Arial"/>
              </w:rPr>
            </w:pPr>
            <w:r w:rsidRPr="00612E81">
              <w:rPr>
                <w:rFonts w:cs="Arial"/>
              </w:rPr>
              <w:t>is unlikely to discriminate between different classes of Users.</w:t>
            </w:r>
          </w:p>
          <w:p w14:paraId="766072C3" w14:textId="0AB255AC" w:rsidR="00827D48" w:rsidRPr="007E0B31" w:rsidRDefault="00827D48" w:rsidP="00827D48">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827D48" w:rsidRPr="007E0B31" w14:paraId="519D0516" w14:textId="77777777" w:rsidTr="747BA05C">
        <w:trPr>
          <w:cantSplit/>
        </w:trPr>
        <w:tc>
          <w:tcPr>
            <w:tcW w:w="2884" w:type="dxa"/>
          </w:tcPr>
          <w:p w14:paraId="6FE46427" w14:textId="77777777" w:rsidR="00827D48" w:rsidRPr="007E0B31" w:rsidRDefault="00827D48" w:rsidP="00827D48">
            <w:pPr>
              <w:pStyle w:val="Arial11Bold"/>
              <w:rPr>
                <w:rFonts w:cs="Arial"/>
              </w:rPr>
            </w:pPr>
            <w:r w:rsidRPr="007E0B31">
              <w:rPr>
                <w:rFonts w:cs="Arial"/>
              </w:rPr>
              <w:t>Self-Governance Modifications</w:t>
            </w:r>
          </w:p>
        </w:tc>
        <w:tc>
          <w:tcPr>
            <w:tcW w:w="6634" w:type="dxa"/>
          </w:tcPr>
          <w:p w14:paraId="27E32F5F"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827D48" w:rsidRPr="007E0B31" w14:paraId="6A0ED69B" w14:textId="77777777" w:rsidTr="747BA05C">
        <w:trPr>
          <w:cantSplit/>
        </w:trPr>
        <w:tc>
          <w:tcPr>
            <w:tcW w:w="2884" w:type="dxa"/>
          </w:tcPr>
          <w:p w14:paraId="0FD8F1F7" w14:textId="77777777" w:rsidR="00827D48" w:rsidRPr="007E0B31" w:rsidRDefault="00827D48" w:rsidP="00827D48">
            <w:pPr>
              <w:pStyle w:val="Arial11Bold"/>
              <w:rPr>
                <w:rFonts w:cs="Arial"/>
              </w:rPr>
            </w:pPr>
            <w:r w:rsidRPr="007E0B31">
              <w:rPr>
                <w:rFonts w:cs="Arial"/>
              </w:rPr>
              <w:t>Self-Governance Statement</w:t>
            </w:r>
          </w:p>
        </w:tc>
        <w:tc>
          <w:tcPr>
            <w:tcW w:w="6634" w:type="dxa"/>
          </w:tcPr>
          <w:p w14:paraId="10C74376" w14:textId="77777777" w:rsidR="00827D48" w:rsidRPr="007E0B31" w:rsidRDefault="00827D48" w:rsidP="00827D48">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827D48" w:rsidRPr="007E0B31" w:rsidRDefault="00827D48" w:rsidP="00827D48">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827D48" w:rsidRPr="007E0B31" w:rsidRDefault="00827D48" w:rsidP="00827D48">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827D48" w:rsidRPr="007E0B31" w14:paraId="136D3FE1" w14:textId="77777777" w:rsidTr="747BA05C">
        <w:trPr>
          <w:cantSplit/>
        </w:trPr>
        <w:tc>
          <w:tcPr>
            <w:tcW w:w="2884" w:type="dxa"/>
          </w:tcPr>
          <w:p w14:paraId="564BE747" w14:textId="77777777" w:rsidR="00827D48" w:rsidRPr="007E0B31" w:rsidRDefault="00827D48" w:rsidP="00827D48">
            <w:pPr>
              <w:pStyle w:val="Arial11Bold"/>
              <w:rPr>
                <w:rFonts w:cs="Arial"/>
              </w:rPr>
            </w:pPr>
            <w:r w:rsidRPr="007E0B31">
              <w:rPr>
                <w:rFonts w:cs="Arial"/>
              </w:rPr>
              <w:lastRenderedPageBreak/>
              <w:t>Setpoint Voltage</w:t>
            </w:r>
          </w:p>
        </w:tc>
        <w:tc>
          <w:tcPr>
            <w:tcW w:w="6634" w:type="dxa"/>
          </w:tcPr>
          <w:p w14:paraId="38F46902" w14:textId="77777777" w:rsidR="00827D48" w:rsidRPr="007E0B31" w:rsidRDefault="00827D48" w:rsidP="00827D48">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827D48" w:rsidRPr="007E0B31" w14:paraId="2C5B1DCD" w14:textId="77777777" w:rsidTr="747BA05C">
        <w:trPr>
          <w:cantSplit/>
        </w:trPr>
        <w:tc>
          <w:tcPr>
            <w:tcW w:w="2884" w:type="dxa"/>
          </w:tcPr>
          <w:p w14:paraId="61385F85" w14:textId="77777777" w:rsidR="00827D48" w:rsidRPr="007E0B31" w:rsidRDefault="00827D48" w:rsidP="00827D48">
            <w:pPr>
              <w:pStyle w:val="Arial11Bold"/>
              <w:rPr>
                <w:rFonts w:cs="Arial"/>
              </w:rPr>
            </w:pPr>
            <w:r w:rsidRPr="007E0B31">
              <w:rPr>
                <w:rFonts w:cs="Arial"/>
              </w:rPr>
              <w:t>Settlement Period</w:t>
            </w:r>
          </w:p>
        </w:tc>
        <w:tc>
          <w:tcPr>
            <w:tcW w:w="6634" w:type="dxa"/>
          </w:tcPr>
          <w:p w14:paraId="4AB567C7" w14:textId="77777777" w:rsidR="00827D48" w:rsidRPr="007E0B31" w:rsidRDefault="00827D48" w:rsidP="00827D48">
            <w:pPr>
              <w:pStyle w:val="TableArial11"/>
              <w:rPr>
                <w:rFonts w:cs="Arial"/>
              </w:rPr>
            </w:pPr>
            <w:r w:rsidRPr="007E0B31">
              <w:rPr>
                <w:rFonts w:cs="Arial"/>
              </w:rPr>
              <w:t>A period of 30 minutes ending on the hour and half-hour in each hour during a day.</w:t>
            </w:r>
          </w:p>
        </w:tc>
      </w:tr>
      <w:tr w:rsidR="00827D48" w:rsidRPr="007E0B31" w14:paraId="2C952150" w14:textId="77777777" w:rsidTr="747BA05C">
        <w:trPr>
          <w:cantSplit/>
        </w:trPr>
        <w:tc>
          <w:tcPr>
            <w:tcW w:w="2884" w:type="dxa"/>
          </w:tcPr>
          <w:p w14:paraId="3E931984" w14:textId="77777777" w:rsidR="00827D48" w:rsidRPr="007E0B31" w:rsidRDefault="00827D48" w:rsidP="00827D48">
            <w:pPr>
              <w:pStyle w:val="Arial11Bold"/>
              <w:rPr>
                <w:rFonts w:cs="Arial"/>
              </w:rPr>
            </w:pPr>
            <w:r w:rsidRPr="007E0B31">
              <w:rPr>
                <w:rFonts w:cs="Arial"/>
              </w:rPr>
              <w:t>Seven Year Statement</w:t>
            </w:r>
          </w:p>
        </w:tc>
        <w:tc>
          <w:tcPr>
            <w:tcW w:w="6634" w:type="dxa"/>
          </w:tcPr>
          <w:p w14:paraId="2C46A0D7" w14:textId="20DD6457" w:rsidR="00827D48" w:rsidRPr="007E0B31" w:rsidRDefault="00827D48" w:rsidP="00827D48">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827D48" w:rsidRPr="007E0B31" w14:paraId="6A64B863" w14:textId="77777777" w:rsidTr="747BA05C">
        <w:trPr>
          <w:cantSplit/>
        </w:trPr>
        <w:tc>
          <w:tcPr>
            <w:tcW w:w="2884" w:type="dxa"/>
          </w:tcPr>
          <w:p w14:paraId="702BBF4B" w14:textId="77777777" w:rsidR="00827D48" w:rsidRPr="007E0B31" w:rsidRDefault="00827D48" w:rsidP="00827D48">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827D48" w:rsidRPr="007E0B31" w:rsidRDefault="00827D48" w:rsidP="00827D48">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827D48" w:rsidRPr="007E0B31" w14:paraId="510136CA" w14:textId="77777777" w:rsidTr="747BA05C">
        <w:trPr>
          <w:cantSplit/>
        </w:trPr>
        <w:tc>
          <w:tcPr>
            <w:tcW w:w="2884" w:type="dxa"/>
          </w:tcPr>
          <w:p w14:paraId="35028F39" w14:textId="77777777" w:rsidR="00827D48" w:rsidRPr="007E0B31" w:rsidRDefault="00827D48" w:rsidP="00827D48">
            <w:pPr>
              <w:pStyle w:val="Arial11Bold"/>
              <w:rPr>
                <w:rFonts w:cs="Arial"/>
                <w:lang w:val="en-US"/>
              </w:rPr>
            </w:pPr>
            <w:r w:rsidRPr="007E0B31">
              <w:rPr>
                <w:rFonts w:cs="Arial"/>
                <w:lang w:val="en-US"/>
              </w:rPr>
              <w:t>SHETL</w:t>
            </w:r>
          </w:p>
        </w:tc>
        <w:tc>
          <w:tcPr>
            <w:tcW w:w="6634" w:type="dxa"/>
          </w:tcPr>
          <w:p w14:paraId="3E3D4EB4" w14:textId="77777777" w:rsidR="00827D48" w:rsidRPr="007E0B31" w:rsidRDefault="00827D48" w:rsidP="00827D48">
            <w:pPr>
              <w:pStyle w:val="TableArial11"/>
              <w:rPr>
                <w:rFonts w:cs="Arial"/>
              </w:rPr>
            </w:pPr>
            <w:r w:rsidRPr="007E0B31">
              <w:rPr>
                <w:rFonts w:cs="Arial"/>
              </w:rPr>
              <w:t>Scottish Hydro-Electric Transmission Limited</w:t>
            </w:r>
            <w:r>
              <w:rPr>
                <w:rFonts w:cs="Arial"/>
              </w:rPr>
              <w:t>.</w:t>
            </w:r>
          </w:p>
        </w:tc>
      </w:tr>
      <w:tr w:rsidR="00827D48" w:rsidRPr="007E0B31" w14:paraId="67FED673" w14:textId="77777777" w:rsidTr="747BA05C">
        <w:trPr>
          <w:cantSplit/>
        </w:trPr>
        <w:tc>
          <w:tcPr>
            <w:tcW w:w="2884" w:type="dxa"/>
          </w:tcPr>
          <w:p w14:paraId="369FD6B3" w14:textId="77777777" w:rsidR="00827D48" w:rsidRPr="007E0B31" w:rsidRDefault="00827D48" w:rsidP="00827D48">
            <w:pPr>
              <w:pStyle w:val="Arial11Bold"/>
              <w:rPr>
                <w:rFonts w:cs="Arial"/>
              </w:rPr>
            </w:pPr>
            <w:r w:rsidRPr="007E0B31">
              <w:rPr>
                <w:rFonts w:cs="Arial"/>
              </w:rPr>
              <w:t>Shutdown</w:t>
            </w:r>
          </w:p>
        </w:tc>
        <w:tc>
          <w:tcPr>
            <w:tcW w:w="6634" w:type="dxa"/>
          </w:tcPr>
          <w:p w14:paraId="6E389810" w14:textId="7260EDEB" w:rsidR="00827D48" w:rsidRPr="000B675D" w:rsidRDefault="00827D48" w:rsidP="00827D48">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827D48" w:rsidRPr="00105C6E" w:rsidRDefault="00827D48" w:rsidP="00827D48">
            <w:pPr>
              <w:pStyle w:val="Default"/>
              <w:jc w:val="both"/>
              <w:rPr>
                <w:sz w:val="20"/>
                <w:szCs w:val="20"/>
              </w:rPr>
            </w:pPr>
          </w:p>
          <w:p w14:paraId="2CFC5969" w14:textId="7E76E59F" w:rsidR="00827D48" w:rsidRPr="00A87826" w:rsidRDefault="00827D48" w:rsidP="00827D48">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827D48" w:rsidRPr="007E0B31" w14:paraId="7BC2DAF6" w14:textId="77777777" w:rsidTr="747BA05C">
        <w:trPr>
          <w:cantSplit/>
        </w:trPr>
        <w:tc>
          <w:tcPr>
            <w:tcW w:w="2884" w:type="dxa"/>
          </w:tcPr>
          <w:p w14:paraId="3675FAA8" w14:textId="77777777" w:rsidR="00827D48" w:rsidRPr="007E0B31" w:rsidRDefault="00827D48" w:rsidP="00827D48">
            <w:pPr>
              <w:pStyle w:val="Arial11Bold"/>
              <w:rPr>
                <w:rFonts w:cs="Arial"/>
                <w:lang w:val="en-US"/>
              </w:rPr>
            </w:pPr>
            <w:r w:rsidRPr="007E0B31">
              <w:rPr>
                <w:rFonts w:cs="Arial"/>
                <w:lang w:val="en-US"/>
              </w:rPr>
              <w:t>Significant Code Review</w:t>
            </w:r>
          </w:p>
        </w:tc>
        <w:tc>
          <w:tcPr>
            <w:tcW w:w="6634" w:type="dxa"/>
          </w:tcPr>
          <w:p w14:paraId="671DC2B0" w14:textId="77777777" w:rsidR="00827D48" w:rsidRPr="007E0B31" w:rsidRDefault="00827D48" w:rsidP="00827D48">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827D48" w:rsidRPr="007E0B31" w14:paraId="1B5DF07B" w14:textId="77777777" w:rsidTr="747BA05C">
        <w:trPr>
          <w:cantSplit/>
        </w:trPr>
        <w:tc>
          <w:tcPr>
            <w:tcW w:w="2884" w:type="dxa"/>
          </w:tcPr>
          <w:p w14:paraId="7D570753" w14:textId="77777777" w:rsidR="00827D48" w:rsidRPr="007E0B31" w:rsidRDefault="00827D48" w:rsidP="00827D48">
            <w:pPr>
              <w:pStyle w:val="Arial11Bold"/>
              <w:rPr>
                <w:rFonts w:cs="Arial"/>
                <w:lang w:val="en-US"/>
              </w:rPr>
            </w:pPr>
            <w:r w:rsidRPr="007E0B31">
              <w:rPr>
                <w:rFonts w:cs="Arial"/>
                <w:lang w:val="en-US"/>
              </w:rPr>
              <w:t>Significant Code Review Phase</w:t>
            </w:r>
          </w:p>
        </w:tc>
        <w:tc>
          <w:tcPr>
            <w:tcW w:w="6634" w:type="dxa"/>
          </w:tcPr>
          <w:p w14:paraId="0EC0F404" w14:textId="77777777" w:rsidR="00827D48" w:rsidRPr="007E0B31" w:rsidRDefault="00827D48" w:rsidP="00827D48">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827D48" w:rsidRPr="007E0B31" w14:paraId="5ADB841A" w14:textId="77777777" w:rsidTr="747BA05C">
        <w:trPr>
          <w:cantSplit/>
        </w:trPr>
        <w:tc>
          <w:tcPr>
            <w:tcW w:w="2884" w:type="dxa"/>
          </w:tcPr>
          <w:p w14:paraId="7F34926A" w14:textId="77777777" w:rsidR="00827D48" w:rsidRPr="007E0B31" w:rsidRDefault="00827D48" w:rsidP="00827D48">
            <w:pPr>
              <w:pStyle w:val="Arial11Bold"/>
              <w:rPr>
                <w:rFonts w:cs="Arial"/>
              </w:rPr>
            </w:pPr>
            <w:r>
              <w:rPr>
                <w:rFonts w:cs="Arial"/>
                <w:shd w:val="clear" w:color="auto" w:fill="FAF9F8"/>
              </w:rPr>
              <w:t>Significant Event</w:t>
            </w:r>
          </w:p>
        </w:tc>
        <w:tc>
          <w:tcPr>
            <w:tcW w:w="6634" w:type="dxa"/>
          </w:tcPr>
          <w:p w14:paraId="1EE1E359" w14:textId="77777777" w:rsidR="00827D48" w:rsidRPr="007E0B31" w:rsidRDefault="00827D48" w:rsidP="00827D48">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827D48" w:rsidRPr="007E0B31" w14:paraId="1BEA81BE" w14:textId="77777777" w:rsidTr="747BA05C">
        <w:trPr>
          <w:cantSplit/>
        </w:trPr>
        <w:tc>
          <w:tcPr>
            <w:tcW w:w="2884" w:type="dxa"/>
          </w:tcPr>
          <w:p w14:paraId="7DDF6CE8" w14:textId="77777777" w:rsidR="00827D48" w:rsidRPr="007E0B31" w:rsidRDefault="00827D48" w:rsidP="00827D48">
            <w:pPr>
              <w:pStyle w:val="Arial11Bold"/>
              <w:rPr>
                <w:rFonts w:cs="Arial"/>
              </w:rPr>
            </w:pPr>
            <w:r w:rsidRPr="007E0B31">
              <w:rPr>
                <w:rFonts w:cs="Arial"/>
              </w:rPr>
              <w:t>Significant Incident</w:t>
            </w:r>
          </w:p>
        </w:tc>
        <w:tc>
          <w:tcPr>
            <w:tcW w:w="6634" w:type="dxa"/>
          </w:tcPr>
          <w:p w14:paraId="7F61F265" w14:textId="77777777" w:rsidR="00827D48" w:rsidRPr="007E0B31" w:rsidRDefault="00827D48" w:rsidP="00827D48">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827D48" w:rsidRPr="007E0B31" w14:paraId="3E055DF2" w14:textId="77777777" w:rsidTr="747BA05C">
        <w:trPr>
          <w:cantSplit/>
        </w:trPr>
        <w:tc>
          <w:tcPr>
            <w:tcW w:w="2884" w:type="dxa"/>
          </w:tcPr>
          <w:p w14:paraId="0E800888" w14:textId="77777777" w:rsidR="00827D48" w:rsidRPr="007E0B31" w:rsidRDefault="00827D48" w:rsidP="00827D48">
            <w:pPr>
              <w:pStyle w:val="Arial11Bold"/>
              <w:rPr>
                <w:rFonts w:cs="Arial"/>
              </w:rPr>
            </w:pPr>
            <w:r w:rsidRPr="007E0B31">
              <w:rPr>
                <w:rFonts w:cs="Arial"/>
              </w:rPr>
              <w:lastRenderedPageBreak/>
              <w:t>Simultaneous Tap Change</w:t>
            </w:r>
          </w:p>
        </w:tc>
        <w:tc>
          <w:tcPr>
            <w:tcW w:w="6634" w:type="dxa"/>
          </w:tcPr>
          <w:p w14:paraId="60D3F25A" w14:textId="2377F85E" w:rsidR="00827D48" w:rsidRPr="007E0B31" w:rsidRDefault="00827D48" w:rsidP="00827D48">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827D48" w:rsidRPr="007E0B31" w14:paraId="328E6979" w14:textId="77777777" w:rsidTr="747BA05C">
        <w:trPr>
          <w:cantSplit/>
        </w:trPr>
        <w:tc>
          <w:tcPr>
            <w:tcW w:w="2884" w:type="dxa"/>
          </w:tcPr>
          <w:p w14:paraId="7DB29454" w14:textId="260E372C" w:rsidR="00827D48" w:rsidRPr="009A551F" w:rsidRDefault="00827D48" w:rsidP="00827D48">
            <w:pPr>
              <w:pStyle w:val="Arial11Bold"/>
              <w:rPr>
                <w:rFonts w:cs="Arial"/>
              </w:rPr>
            </w:pPr>
            <w:r w:rsidRPr="009A551F">
              <w:rPr>
                <w:lang w:val="en-US"/>
              </w:rPr>
              <w:t>Single Intraday Coupling</w:t>
            </w:r>
          </w:p>
        </w:tc>
        <w:tc>
          <w:tcPr>
            <w:tcW w:w="6634" w:type="dxa"/>
          </w:tcPr>
          <w:p w14:paraId="46F14FC7" w14:textId="686B1D19" w:rsidR="00827D48" w:rsidRPr="009A551F" w:rsidRDefault="00827D48" w:rsidP="00827D48">
            <w:pPr>
              <w:pStyle w:val="TableArial11"/>
              <w:rPr>
                <w:rFonts w:cs="Arial"/>
              </w:rPr>
            </w:pPr>
            <w:r w:rsidRPr="009A551F">
              <w:t>The continuous process where collected orders are matched and cross-zonal capacity is allocated simultaneously for different bidding zones in the intraday market.</w:t>
            </w:r>
          </w:p>
        </w:tc>
      </w:tr>
      <w:tr w:rsidR="00827D48" w:rsidRPr="007E0B31" w14:paraId="5AFB48FD" w14:textId="77777777" w:rsidTr="747BA05C">
        <w:trPr>
          <w:cantSplit/>
        </w:trPr>
        <w:tc>
          <w:tcPr>
            <w:tcW w:w="2884" w:type="dxa"/>
          </w:tcPr>
          <w:p w14:paraId="6EF1D6A4" w14:textId="77777777" w:rsidR="00827D48" w:rsidRPr="007E0B31" w:rsidRDefault="00827D48" w:rsidP="00827D48">
            <w:pPr>
              <w:pStyle w:val="Arial11Bold"/>
              <w:rPr>
                <w:rFonts w:cs="Arial"/>
              </w:rPr>
            </w:pPr>
            <w:r w:rsidRPr="007E0B31">
              <w:rPr>
                <w:rFonts w:cs="Arial"/>
              </w:rPr>
              <w:t>Single Line Diagram</w:t>
            </w:r>
          </w:p>
        </w:tc>
        <w:tc>
          <w:tcPr>
            <w:tcW w:w="6634" w:type="dxa"/>
          </w:tcPr>
          <w:p w14:paraId="4EC44797" w14:textId="77777777" w:rsidR="00827D48" w:rsidRPr="007E0B31" w:rsidRDefault="00827D48" w:rsidP="00827D48">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827D48" w:rsidRPr="007E0B31" w14:paraId="465C7113" w14:textId="77777777" w:rsidTr="747BA05C">
        <w:trPr>
          <w:cantSplit/>
        </w:trPr>
        <w:tc>
          <w:tcPr>
            <w:tcW w:w="2884" w:type="dxa"/>
          </w:tcPr>
          <w:p w14:paraId="752C09A5" w14:textId="77777777" w:rsidR="00827D48" w:rsidRPr="007E0B31" w:rsidRDefault="00827D48" w:rsidP="00827D48">
            <w:pPr>
              <w:pStyle w:val="Arial11Bold"/>
              <w:rPr>
                <w:rFonts w:cs="Arial"/>
              </w:rPr>
            </w:pPr>
            <w:r w:rsidRPr="007E0B31">
              <w:rPr>
                <w:rFonts w:cs="Arial"/>
              </w:rPr>
              <w:t>Single Point of Connection</w:t>
            </w:r>
          </w:p>
        </w:tc>
        <w:tc>
          <w:tcPr>
            <w:tcW w:w="6634" w:type="dxa"/>
          </w:tcPr>
          <w:p w14:paraId="357AE2D2" w14:textId="77777777" w:rsidR="00827D48" w:rsidRPr="007E0B31" w:rsidRDefault="00827D48" w:rsidP="00827D48">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827D48" w:rsidRPr="007E0B31" w14:paraId="6F54CDA0" w14:textId="77777777" w:rsidTr="747BA05C">
        <w:trPr>
          <w:cantSplit/>
        </w:trPr>
        <w:tc>
          <w:tcPr>
            <w:tcW w:w="2884" w:type="dxa"/>
          </w:tcPr>
          <w:p w14:paraId="636AB71F" w14:textId="77777777" w:rsidR="00827D48" w:rsidRPr="007E0B31" w:rsidRDefault="00827D48" w:rsidP="00827D48">
            <w:pPr>
              <w:pStyle w:val="Arial11Bold"/>
              <w:rPr>
                <w:rFonts w:cs="Arial"/>
              </w:rPr>
            </w:pPr>
            <w:r w:rsidRPr="007E0B31">
              <w:rPr>
                <w:rFonts w:cs="Arial"/>
              </w:rPr>
              <w:t>Site Common Drawings</w:t>
            </w:r>
          </w:p>
        </w:tc>
        <w:tc>
          <w:tcPr>
            <w:tcW w:w="6634" w:type="dxa"/>
          </w:tcPr>
          <w:p w14:paraId="10001C92" w14:textId="77777777" w:rsidR="00827D48" w:rsidRPr="007E0B31" w:rsidRDefault="00827D48" w:rsidP="00827D48">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827D48" w:rsidRPr="007E0B31" w14:paraId="5735D188" w14:textId="77777777" w:rsidTr="747BA05C">
        <w:trPr>
          <w:cantSplit/>
        </w:trPr>
        <w:tc>
          <w:tcPr>
            <w:tcW w:w="2884" w:type="dxa"/>
          </w:tcPr>
          <w:p w14:paraId="236162FF" w14:textId="77777777" w:rsidR="00827D48" w:rsidRPr="007E0B31" w:rsidRDefault="00827D48" w:rsidP="00827D48">
            <w:pPr>
              <w:pStyle w:val="Arial11Bold"/>
              <w:rPr>
                <w:rFonts w:cs="Arial"/>
              </w:rPr>
            </w:pPr>
            <w:r w:rsidRPr="007E0B31">
              <w:rPr>
                <w:rFonts w:cs="Arial"/>
              </w:rPr>
              <w:t xml:space="preserve">Site Responsibility Schedule </w:t>
            </w:r>
          </w:p>
        </w:tc>
        <w:tc>
          <w:tcPr>
            <w:tcW w:w="6634" w:type="dxa"/>
          </w:tcPr>
          <w:p w14:paraId="6A1F8B74" w14:textId="77777777" w:rsidR="00827D48" w:rsidRPr="007E0B31" w:rsidRDefault="00827D48" w:rsidP="00827D48">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827D48" w:rsidRPr="007E0B31" w14:paraId="45E94789" w14:textId="77777777" w:rsidTr="747BA05C">
        <w:trPr>
          <w:cantSplit/>
        </w:trPr>
        <w:tc>
          <w:tcPr>
            <w:tcW w:w="2884" w:type="dxa"/>
          </w:tcPr>
          <w:p w14:paraId="46B439EE" w14:textId="77777777" w:rsidR="00827D48" w:rsidRPr="007E0B31" w:rsidRDefault="00827D48" w:rsidP="00827D48">
            <w:pPr>
              <w:pStyle w:val="Arial11Bold"/>
              <w:rPr>
                <w:rFonts w:cs="Arial"/>
              </w:rPr>
            </w:pPr>
            <w:r w:rsidRPr="007E0B31">
              <w:rPr>
                <w:rFonts w:cs="Arial"/>
              </w:rPr>
              <w:t>Slope</w:t>
            </w:r>
          </w:p>
        </w:tc>
        <w:tc>
          <w:tcPr>
            <w:tcW w:w="6634" w:type="dxa"/>
          </w:tcPr>
          <w:p w14:paraId="0B1F2C0B" w14:textId="77777777" w:rsidR="00827D48" w:rsidRPr="007E0B31" w:rsidRDefault="00827D48" w:rsidP="00827D48">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827D48" w:rsidRPr="007E0B31" w14:paraId="37CB2940" w14:textId="77777777" w:rsidTr="747BA05C">
        <w:trPr>
          <w:cantSplit/>
        </w:trPr>
        <w:tc>
          <w:tcPr>
            <w:tcW w:w="2884" w:type="dxa"/>
          </w:tcPr>
          <w:p w14:paraId="216A2CB0" w14:textId="77777777" w:rsidR="00827D48" w:rsidRPr="007E0B31" w:rsidRDefault="00827D48" w:rsidP="00827D48">
            <w:pPr>
              <w:pStyle w:val="Arial11Bold"/>
              <w:rPr>
                <w:rFonts w:cs="Arial"/>
              </w:rPr>
            </w:pPr>
            <w:r w:rsidRPr="007E0B31">
              <w:rPr>
                <w:rFonts w:cs="Arial"/>
              </w:rPr>
              <w:t>Small Participant</w:t>
            </w:r>
          </w:p>
        </w:tc>
        <w:tc>
          <w:tcPr>
            <w:tcW w:w="6634" w:type="dxa"/>
          </w:tcPr>
          <w:p w14:paraId="01410E38" w14:textId="77777777" w:rsidR="00827D48" w:rsidRPr="007E0B31" w:rsidRDefault="00827D48" w:rsidP="00827D48">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827D48" w:rsidRPr="007E0B31" w14:paraId="1F395979" w14:textId="77777777" w:rsidTr="747BA05C">
        <w:trPr>
          <w:cantSplit/>
        </w:trPr>
        <w:tc>
          <w:tcPr>
            <w:tcW w:w="2884" w:type="dxa"/>
          </w:tcPr>
          <w:p w14:paraId="07FA4ADB" w14:textId="77777777" w:rsidR="00827D48" w:rsidRPr="007E0B31" w:rsidRDefault="00827D48" w:rsidP="00827D48">
            <w:pPr>
              <w:pStyle w:val="Arial11Bold"/>
              <w:rPr>
                <w:rFonts w:cs="Arial"/>
              </w:rPr>
            </w:pPr>
            <w:r w:rsidRPr="007E0B31">
              <w:rPr>
                <w:rFonts w:cs="Arial"/>
              </w:rPr>
              <w:lastRenderedPageBreak/>
              <w:t>Small Power Station</w:t>
            </w:r>
          </w:p>
        </w:tc>
        <w:tc>
          <w:tcPr>
            <w:tcW w:w="6634" w:type="dxa"/>
          </w:tcPr>
          <w:p w14:paraId="281660E4" w14:textId="77777777" w:rsidR="00827D48" w:rsidRPr="007E0B31" w:rsidRDefault="00827D48" w:rsidP="00827D48">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directly connected to:</w:t>
            </w:r>
          </w:p>
          <w:p w14:paraId="13A62CE9" w14:textId="4218E8A6" w:rsidR="00827D48" w:rsidRPr="007E0B31" w:rsidRDefault="00827D48" w:rsidP="00827D48">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827D48" w:rsidRPr="007E0B31" w:rsidRDefault="00827D48" w:rsidP="00827D48">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827D48" w:rsidRPr="007E0B31" w:rsidRDefault="00827D48" w:rsidP="00827D48">
            <w:pPr>
              <w:pStyle w:val="TableArial11"/>
              <w:ind w:left="567" w:hanging="567"/>
              <w:rPr>
                <w:rFonts w:cs="Arial"/>
              </w:rPr>
            </w:pPr>
            <w:r w:rsidRPr="007E0B31">
              <w:rPr>
                <w:rFonts w:cs="Arial"/>
              </w:rPr>
              <w:t>or,</w:t>
            </w:r>
          </w:p>
          <w:p w14:paraId="7EB0BBC3"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827D48" w:rsidRPr="007E0B31" w:rsidRDefault="00827D48" w:rsidP="00827D48">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827D48" w:rsidRPr="007E0B31" w:rsidRDefault="00827D48" w:rsidP="00827D48">
            <w:pPr>
              <w:pStyle w:val="TableArial11"/>
              <w:ind w:left="567" w:hanging="567"/>
              <w:rPr>
                <w:rFonts w:cs="Arial"/>
              </w:rPr>
            </w:pPr>
            <w:r w:rsidRPr="007E0B31">
              <w:rPr>
                <w:rFonts w:cs="Arial"/>
              </w:rPr>
              <w:t>or,</w:t>
            </w:r>
          </w:p>
          <w:p w14:paraId="6997783A"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827D48" w:rsidRPr="007E0B31" w:rsidRDefault="00827D48" w:rsidP="00827D48">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827D48" w:rsidRPr="007E0B31" w:rsidRDefault="00827D48" w:rsidP="00827D48">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827D48" w:rsidRPr="007E0B31" w:rsidRDefault="00827D48" w:rsidP="00827D48">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827D48" w:rsidRPr="007E0B31" w:rsidRDefault="00827D48" w:rsidP="00827D48">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827D48" w:rsidRPr="007E0B31" w14:paraId="7573FBB9" w14:textId="77777777" w:rsidTr="747BA05C">
        <w:trPr>
          <w:cantSplit/>
        </w:trPr>
        <w:tc>
          <w:tcPr>
            <w:tcW w:w="2884" w:type="dxa"/>
          </w:tcPr>
          <w:p w14:paraId="762A4B06" w14:textId="77777777" w:rsidR="00827D48" w:rsidRPr="007E0B31" w:rsidRDefault="00827D48" w:rsidP="00827D48">
            <w:pPr>
              <w:pStyle w:val="Arial11Bold"/>
              <w:rPr>
                <w:rFonts w:cs="Arial"/>
              </w:rPr>
            </w:pPr>
            <w:r w:rsidRPr="007E0B31">
              <w:rPr>
                <w:rFonts w:cs="Arial"/>
              </w:rPr>
              <w:t>Speeder Motor Setting Range</w:t>
            </w:r>
          </w:p>
        </w:tc>
        <w:tc>
          <w:tcPr>
            <w:tcW w:w="6634" w:type="dxa"/>
          </w:tcPr>
          <w:p w14:paraId="4F8D293D" w14:textId="77777777" w:rsidR="00827D48" w:rsidRPr="007E0B31" w:rsidRDefault="00827D48" w:rsidP="00827D48">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827D48" w:rsidRPr="007E0B31" w14:paraId="04280D98" w14:textId="77777777" w:rsidTr="747BA05C">
        <w:trPr>
          <w:cantSplit/>
        </w:trPr>
        <w:tc>
          <w:tcPr>
            <w:tcW w:w="2884" w:type="dxa"/>
          </w:tcPr>
          <w:p w14:paraId="7D8CDDFE" w14:textId="77777777" w:rsidR="00827D48" w:rsidRPr="007E0B31" w:rsidRDefault="00827D48" w:rsidP="00827D48">
            <w:pPr>
              <w:pStyle w:val="Arial11Bold"/>
              <w:rPr>
                <w:rFonts w:cs="Arial"/>
              </w:rPr>
            </w:pPr>
            <w:r w:rsidRPr="007E0B31">
              <w:rPr>
                <w:rFonts w:cs="Arial"/>
              </w:rPr>
              <w:t>SPT</w:t>
            </w:r>
          </w:p>
        </w:tc>
        <w:tc>
          <w:tcPr>
            <w:tcW w:w="6634" w:type="dxa"/>
          </w:tcPr>
          <w:p w14:paraId="202D47CC" w14:textId="77777777" w:rsidR="00827D48" w:rsidRPr="007E0B31" w:rsidRDefault="00827D48" w:rsidP="00827D48">
            <w:pPr>
              <w:pStyle w:val="TableArial11"/>
              <w:rPr>
                <w:rFonts w:cs="Arial"/>
              </w:rPr>
            </w:pPr>
            <w:r w:rsidRPr="007E0B31">
              <w:rPr>
                <w:rFonts w:cs="Arial"/>
              </w:rPr>
              <w:t>SP Transmission Limited</w:t>
            </w:r>
            <w:r>
              <w:rPr>
                <w:rFonts w:cs="Arial"/>
              </w:rPr>
              <w:t xml:space="preserve"> plc</w:t>
            </w:r>
          </w:p>
        </w:tc>
      </w:tr>
      <w:tr w:rsidR="00827D48" w:rsidRPr="007E0B31" w14:paraId="2DA67376" w14:textId="77777777" w:rsidTr="747BA05C">
        <w:trPr>
          <w:cantSplit/>
        </w:trPr>
        <w:tc>
          <w:tcPr>
            <w:tcW w:w="2884" w:type="dxa"/>
          </w:tcPr>
          <w:p w14:paraId="22F630E2" w14:textId="084D3F3B" w:rsidR="00827D48" w:rsidRPr="004F1DF0" w:rsidRDefault="00827D48" w:rsidP="00827D48">
            <w:pPr>
              <w:rPr>
                <w:b/>
              </w:rPr>
            </w:pPr>
            <w:r w:rsidRPr="004F1DF0">
              <w:rPr>
                <w:rFonts w:cs="Arial"/>
                <w:b/>
              </w:rPr>
              <w:t>Standard Contract Terms</w:t>
            </w:r>
          </w:p>
        </w:tc>
        <w:tc>
          <w:tcPr>
            <w:tcW w:w="6634" w:type="dxa"/>
          </w:tcPr>
          <w:p w14:paraId="5D840AFD" w14:textId="4E3A5439" w:rsidR="00827D48" w:rsidRPr="00DD7E1A" w:rsidRDefault="00827D48" w:rsidP="00827D48">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827D48" w:rsidRPr="007E0B31" w14:paraId="67A0366B" w14:textId="77777777" w:rsidTr="747BA05C">
        <w:trPr>
          <w:cantSplit/>
        </w:trPr>
        <w:tc>
          <w:tcPr>
            <w:tcW w:w="2884" w:type="dxa"/>
          </w:tcPr>
          <w:p w14:paraId="0F9E2157" w14:textId="5498E044" w:rsidR="00827D48" w:rsidRDefault="00827D48" w:rsidP="00827D48">
            <w:pPr>
              <w:pStyle w:val="Arial11Bold"/>
              <w:rPr>
                <w:rFonts w:cs="Arial"/>
              </w:rPr>
            </w:pPr>
            <w:r w:rsidRPr="007E0B31">
              <w:rPr>
                <w:rFonts w:cs="Arial"/>
              </w:rPr>
              <w:lastRenderedPageBreak/>
              <w:t>Standard Modifications</w:t>
            </w:r>
          </w:p>
          <w:p w14:paraId="07E084EC" w14:textId="7E4794BD" w:rsidR="00827D48" w:rsidRPr="00FB43E1" w:rsidRDefault="00827D48" w:rsidP="00827D48"/>
        </w:tc>
        <w:tc>
          <w:tcPr>
            <w:tcW w:w="6634" w:type="dxa"/>
          </w:tcPr>
          <w:p w14:paraId="46989946" w14:textId="77777777" w:rsidR="00827D48" w:rsidRPr="005C20E3" w:rsidRDefault="00827D48" w:rsidP="00827D48">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827D48" w:rsidRPr="005C20E3" w:rsidRDefault="00827D48" w:rsidP="00827D48">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827D48" w:rsidRPr="007E0B31" w:rsidRDefault="00827D48" w:rsidP="00827D48">
            <w:pPr>
              <w:widowControl/>
              <w:autoSpaceDE w:val="0"/>
              <w:autoSpaceDN w:val="0"/>
              <w:adjustRightInd w:val="0"/>
              <w:snapToGrid w:val="0"/>
              <w:rPr>
                <w:rFonts w:cs="Arial"/>
              </w:rPr>
            </w:pPr>
          </w:p>
        </w:tc>
      </w:tr>
      <w:tr w:rsidR="00827D48" w:rsidRPr="007E0B31" w14:paraId="0BE680B8" w14:textId="77777777" w:rsidTr="747BA05C">
        <w:trPr>
          <w:cantSplit/>
        </w:trPr>
        <w:tc>
          <w:tcPr>
            <w:tcW w:w="2884" w:type="dxa"/>
          </w:tcPr>
          <w:p w14:paraId="08548C67" w14:textId="77777777" w:rsidR="00827D48" w:rsidRPr="007E0B31" w:rsidRDefault="00827D48" w:rsidP="00827D48">
            <w:pPr>
              <w:pStyle w:val="Arial11Bold"/>
              <w:rPr>
                <w:rFonts w:cs="Arial"/>
              </w:rPr>
            </w:pPr>
            <w:r w:rsidRPr="007E0B31">
              <w:rPr>
                <w:rFonts w:cs="Arial"/>
              </w:rPr>
              <w:t>Standard Planning Data</w:t>
            </w:r>
          </w:p>
        </w:tc>
        <w:tc>
          <w:tcPr>
            <w:tcW w:w="6634" w:type="dxa"/>
          </w:tcPr>
          <w:p w14:paraId="2E9B039E" w14:textId="4F20BEE7" w:rsidR="00827D48" w:rsidRPr="007E0B31" w:rsidRDefault="00827D48" w:rsidP="00827D48">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827D48" w:rsidRPr="007E0B31" w14:paraId="50C48905" w14:textId="77777777" w:rsidTr="747BA05C">
        <w:trPr>
          <w:cantSplit/>
        </w:trPr>
        <w:tc>
          <w:tcPr>
            <w:tcW w:w="2884" w:type="dxa"/>
          </w:tcPr>
          <w:p w14:paraId="2AB06ACF" w14:textId="35A4C384" w:rsidR="00827D48" w:rsidRPr="007E0B31" w:rsidRDefault="00827D48" w:rsidP="00827D48">
            <w:pPr>
              <w:pStyle w:val="Arial11Bold"/>
              <w:rPr>
                <w:rFonts w:cs="Arial"/>
              </w:rPr>
            </w:pPr>
            <w:r>
              <w:rPr>
                <w:rFonts w:cs="Arial"/>
              </w:rPr>
              <w:t>Standard Product</w:t>
            </w:r>
          </w:p>
        </w:tc>
        <w:tc>
          <w:tcPr>
            <w:tcW w:w="6634" w:type="dxa"/>
          </w:tcPr>
          <w:p w14:paraId="4CFE3F05" w14:textId="3648906A" w:rsidR="00827D48" w:rsidRPr="007E0B31" w:rsidRDefault="00827D48" w:rsidP="00827D48">
            <w:pPr>
              <w:pStyle w:val="TableArial11"/>
              <w:rPr>
                <w:rFonts w:cs="Arial"/>
              </w:rPr>
            </w:pPr>
            <w:r>
              <w:rPr>
                <w:rFonts w:cs="Arial"/>
              </w:rPr>
              <w:t>Means a harmonised balancing product defined by all EU TSOs for the exchange of balance services.</w:t>
            </w:r>
          </w:p>
        </w:tc>
      </w:tr>
      <w:tr w:rsidR="00827D48" w:rsidRPr="007E0B31" w14:paraId="4044E3F1" w14:textId="77777777" w:rsidTr="747BA05C">
        <w:trPr>
          <w:cantSplit/>
        </w:trPr>
        <w:tc>
          <w:tcPr>
            <w:tcW w:w="2884" w:type="dxa"/>
          </w:tcPr>
          <w:p w14:paraId="1595BA77" w14:textId="0A36263B" w:rsidR="00827D48" w:rsidRPr="007E0B31" w:rsidRDefault="00827D48" w:rsidP="00827D48">
            <w:pPr>
              <w:pStyle w:val="Arial11Bold"/>
              <w:rPr>
                <w:rFonts w:cs="Arial"/>
              </w:rPr>
            </w:pPr>
            <w:r>
              <w:rPr>
                <w:rFonts w:cs="Arial"/>
              </w:rPr>
              <w:t>Specific Product</w:t>
            </w:r>
          </w:p>
        </w:tc>
        <w:tc>
          <w:tcPr>
            <w:tcW w:w="6634" w:type="dxa"/>
          </w:tcPr>
          <w:p w14:paraId="2C1F1A68" w14:textId="18D90CF3" w:rsidR="00827D48" w:rsidRPr="007E0B31" w:rsidRDefault="00827D48" w:rsidP="00827D48">
            <w:pPr>
              <w:pStyle w:val="TableArial11"/>
              <w:rPr>
                <w:rFonts w:cs="Arial"/>
              </w:rPr>
            </w:pPr>
            <w:r>
              <w:rPr>
                <w:rFonts w:cs="Arial"/>
              </w:rPr>
              <w:t>Means in the context of Balancing Services a product that is not a standard product.</w:t>
            </w:r>
          </w:p>
        </w:tc>
      </w:tr>
      <w:tr w:rsidR="00827D48" w:rsidRPr="007E0B31" w14:paraId="72218AE6" w14:textId="77777777" w:rsidTr="747BA05C">
        <w:trPr>
          <w:cantSplit/>
        </w:trPr>
        <w:tc>
          <w:tcPr>
            <w:tcW w:w="2884" w:type="dxa"/>
          </w:tcPr>
          <w:p w14:paraId="24E4CECA" w14:textId="77777777" w:rsidR="00827D48" w:rsidRPr="007E0B31" w:rsidRDefault="00827D48" w:rsidP="00827D48">
            <w:pPr>
              <w:pStyle w:val="Arial11Bold"/>
              <w:rPr>
                <w:rFonts w:cs="Arial"/>
              </w:rPr>
            </w:pPr>
            <w:r w:rsidRPr="007E0B31">
              <w:rPr>
                <w:rFonts w:cs="Arial"/>
              </w:rPr>
              <w:t>Start Time</w:t>
            </w:r>
          </w:p>
        </w:tc>
        <w:tc>
          <w:tcPr>
            <w:tcW w:w="6634" w:type="dxa"/>
          </w:tcPr>
          <w:p w14:paraId="78DDDAD8" w14:textId="508DFE7C" w:rsidR="00827D48" w:rsidRPr="007E0B31" w:rsidRDefault="00827D48" w:rsidP="00827D48">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827D48" w:rsidRPr="007E0B31" w14:paraId="763B02FF" w14:textId="77777777" w:rsidTr="747BA05C">
        <w:trPr>
          <w:cantSplit/>
        </w:trPr>
        <w:tc>
          <w:tcPr>
            <w:tcW w:w="2884" w:type="dxa"/>
          </w:tcPr>
          <w:p w14:paraId="0BDA9245" w14:textId="77777777" w:rsidR="00827D48" w:rsidRPr="007E0B31" w:rsidRDefault="00827D48" w:rsidP="00827D48">
            <w:pPr>
              <w:pStyle w:val="Arial11Bold"/>
              <w:rPr>
                <w:rFonts w:cs="Arial"/>
              </w:rPr>
            </w:pPr>
            <w:r w:rsidRPr="007E0B31">
              <w:rPr>
                <w:rFonts w:cs="Arial"/>
              </w:rPr>
              <w:t>Start-Up</w:t>
            </w:r>
          </w:p>
        </w:tc>
        <w:tc>
          <w:tcPr>
            <w:tcW w:w="6634" w:type="dxa"/>
          </w:tcPr>
          <w:p w14:paraId="4FEE3525" w14:textId="0B945479" w:rsidR="00827D48" w:rsidRPr="000B675D" w:rsidRDefault="00827D48" w:rsidP="00827D48">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827D48" w:rsidRPr="00020048" w:rsidRDefault="00827D48" w:rsidP="00827D48">
            <w:pPr>
              <w:pStyle w:val="Default"/>
              <w:jc w:val="both"/>
              <w:rPr>
                <w:sz w:val="20"/>
                <w:szCs w:val="20"/>
              </w:rPr>
            </w:pPr>
          </w:p>
          <w:p w14:paraId="5B2A0628" w14:textId="4DE42AEA" w:rsidR="00827D48" w:rsidRPr="00020048" w:rsidRDefault="00827D48" w:rsidP="00827D48">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827D48" w:rsidRPr="007E0B31" w14:paraId="62345A33" w14:textId="77777777" w:rsidTr="747BA05C">
        <w:trPr>
          <w:cantSplit/>
        </w:trPr>
        <w:tc>
          <w:tcPr>
            <w:tcW w:w="2884" w:type="dxa"/>
          </w:tcPr>
          <w:p w14:paraId="50EEE201" w14:textId="77777777" w:rsidR="00827D48" w:rsidRPr="007E0B31" w:rsidRDefault="00827D48" w:rsidP="00827D48">
            <w:pPr>
              <w:pStyle w:val="Arial11Bold"/>
              <w:rPr>
                <w:rFonts w:cs="Arial"/>
              </w:rPr>
            </w:pPr>
            <w:r w:rsidRPr="007E0B31">
              <w:rPr>
                <w:rFonts w:cs="Arial"/>
              </w:rPr>
              <w:t>Statement of Readiness</w:t>
            </w:r>
          </w:p>
        </w:tc>
        <w:tc>
          <w:tcPr>
            <w:tcW w:w="6634" w:type="dxa"/>
          </w:tcPr>
          <w:p w14:paraId="77611375"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827D48" w:rsidRPr="007E0B31" w14:paraId="1419E7F2" w14:textId="77777777" w:rsidTr="747BA05C">
        <w:trPr>
          <w:cantSplit/>
        </w:trPr>
        <w:tc>
          <w:tcPr>
            <w:tcW w:w="2884" w:type="dxa"/>
          </w:tcPr>
          <w:p w14:paraId="0D75498C" w14:textId="77777777" w:rsidR="00827D48" w:rsidRPr="007E0B31" w:rsidRDefault="00827D48" w:rsidP="00827D48">
            <w:pPr>
              <w:pStyle w:val="Arial11Bold"/>
              <w:rPr>
                <w:rFonts w:cs="Arial"/>
              </w:rPr>
            </w:pPr>
            <w:r w:rsidRPr="007E0B31">
              <w:rPr>
                <w:rFonts w:cs="Arial"/>
              </w:rPr>
              <w:t>Station Board</w:t>
            </w:r>
          </w:p>
        </w:tc>
        <w:tc>
          <w:tcPr>
            <w:tcW w:w="6634" w:type="dxa"/>
          </w:tcPr>
          <w:p w14:paraId="67932C5D" w14:textId="77777777" w:rsidR="00827D48" w:rsidRPr="007E0B31" w:rsidRDefault="00827D48" w:rsidP="00827D48">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827D48" w:rsidRPr="007E0B31" w14:paraId="600D28C8" w14:textId="77777777" w:rsidTr="747BA05C">
        <w:trPr>
          <w:cantSplit/>
        </w:trPr>
        <w:tc>
          <w:tcPr>
            <w:tcW w:w="2884" w:type="dxa"/>
          </w:tcPr>
          <w:p w14:paraId="40E3E191" w14:textId="77777777" w:rsidR="00827D48" w:rsidRPr="007E0B31" w:rsidRDefault="00827D48" w:rsidP="00827D48">
            <w:pPr>
              <w:pStyle w:val="Arial11Bold"/>
              <w:rPr>
                <w:rFonts w:cs="Arial"/>
              </w:rPr>
            </w:pPr>
            <w:r w:rsidRPr="007E0B31">
              <w:rPr>
                <w:rFonts w:cs="Arial"/>
              </w:rPr>
              <w:t>Station Transformer</w:t>
            </w:r>
          </w:p>
        </w:tc>
        <w:tc>
          <w:tcPr>
            <w:tcW w:w="6634" w:type="dxa"/>
          </w:tcPr>
          <w:p w14:paraId="0151496D" w14:textId="77777777" w:rsidR="00827D48" w:rsidRPr="007E0B31" w:rsidRDefault="00827D48" w:rsidP="00827D48">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827D48" w:rsidRPr="007E0B31" w14:paraId="7EF10FB5" w14:textId="77777777" w:rsidTr="747BA05C">
        <w:trPr>
          <w:cantSplit/>
        </w:trPr>
        <w:tc>
          <w:tcPr>
            <w:tcW w:w="2884" w:type="dxa"/>
          </w:tcPr>
          <w:p w14:paraId="73E257B8" w14:textId="77777777" w:rsidR="00827D48" w:rsidRPr="007E0B31" w:rsidRDefault="00827D48" w:rsidP="00827D48">
            <w:pPr>
              <w:pStyle w:val="Arial11Bold"/>
              <w:rPr>
                <w:rFonts w:cs="Arial"/>
              </w:rPr>
            </w:pPr>
            <w:r w:rsidRPr="007E0B31">
              <w:rPr>
                <w:rFonts w:cs="Arial"/>
              </w:rPr>
              <w:t>STC Committee</w:t>
            </w:r>
          </w:p>
        </w:tc>
        <w:tc>
          <w:tcPr>
            <w:tcW w:w="6634" w:type="dxa"/>
          </w:tcPr>
          <w:p w14:paraId="4D4C3098" w14:textId="77777777" w:rsidR="00827D48" w:rsidRPr="007E0B31" w:rsidRDefault="00827D48" w:rsidP="00827D48">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827D48" w:rsidRPr="007E0B31" w14:paraId="2E35A53F" w14:textId="77777777" w:rsidTr="747BA05C">
        <w:trPr>
          <w:cantSplit/>
        </w:trPr>
        <w:tc>
          <w:tcPr>
            <w:tcW w:w="2884" w:type="dxa"/>
          </w:tcPr>
          <w:p w14:paraId="00F48074" w14:textId="77777777" w:rsidR="00827D48" w:rsidRPr="007E0B31" w:rsidRDefault="00827D48" w:rsidP="00827D48">
            <w:pPr>
              <w:pStyle w:val="Arial11Bold"/>
              <w:rPr>
                <w:rFonts w:cs="Arial"/>
              </w:rPr>
            </w:pPr>
            <w:r w:rsidRPr="007E0B31">
              <w:rPr>
                <w:rFonts w:cs="Arial"/>
              </w:rPr>
              <w:t>Steam Unit</w:t>
            </w:r>
          </w:p>
        </w:tc>
        <w:tc>
          <w:tcPr>
            <w:tcW w:w="6634" w:type="dxa"/>
          </w:tcPr>
          <w:p w14:paraId="3EF0929F" w14:textId="77777777" w:rsidR="00827D48" w:rsidRPr="007E0B31" w:rsidRDefault="00827D48" w:rsidP="00827D48">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827D48" w:rsidRPr="007E0B31" w14:paraId="79BC204A" w14:textId="77777777" w:rsidTr="747BA05C">
        <w:trPr>
          <w:cantSplit/>
        </w:trPr>
        <w:tc>
          <w:tcPr>
            <w:tcW w:w="2884" w:type="dxa"/>
          </w:tcPr>
          <w:p w14:paraId="6442283E" w14:textId="77777777" w:rsidR="00827D48" w:rsidRPr="007E0B31" w:rsidRDefault="00827D48" w:rsidP="00827D48">
            <w:pPr>
              <w:pStyle w:val="Arial11Bold"/>
              <w:rPr>
                <w:rFonts w:cs="Arial"/>
              </w:rPr>
            </w:pPr>
            <w:r>
              <w:lastRenderedPageBreak/>
              <w:t>Storage User</w:t>
            </w:r>
          </w:p>
        </w:tc>
        <w:tc>
          <w:tcPr>
            <w:tcW w:w="6634" w:type="dxa"/>
          </w:tcPr>
          <w:p w14:paraId="590EC982" w14:textId="77777777" w:rsidR="00827D48" w:rsidRDefault="00827D48" w:rsidP="00827D48">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827D48" w:rsidRDefault="00827D48" w:rsidP="00827D48">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827D48" w:rsidRPr="007E0B31" w:rsidRDefault="00827D48" w:rsidP="00827D48">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827D48" w:rsidRPr="007E0B31" w14:paraId="00A4A935" w14:textId="77777777" w:rsidTr="747BA05C">
        <w:trPr>
          <w:cantSplit/>
        </w:trPr>
        <w:tc>
          <w:tcPr>
            <w:tcW w:w="2884" w:type="dxa"/>
          </w:tcPr>
          <w:p w14:paraId="5B112BC4" w14:textId="77777777" w:rsidR="00827D48" w:rsidRPr="007E0B31" w:rsidRDefault="00827D48" w:rsidP="00827D48">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827D48" w:rsidRPr="007E0B31" w:rsidRDefault="00827D48" w:rsidP="00827D48">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827D48" w:rsidRPr="007E0B31" w14:paraId="69833897" w14:textId="77777777" w:rsidTr="747BA05C">
        <w:trPr>
          <w:cantSplit/>
        </w:trPr>
        <w:tc>
          <w:tcPr>
            <w:tcW w:w="2884" w:type="dxa"/>
          </w:tcPr>
          <w:p w14:paraId="47FBFB0B" w14:textId="77777777" w:rsidR="00827D48" w:rsidRPr="007E0B31" w:rsidRDefault="00827D48" w:rsidP="00827D48">
            <w:pPr>
              <w:pStyle w:val="Arial11Bold"/>
              <w:rPr>
                <w:rFonts w:cs="Arial"/>
              </w:rPr>
            </w:pPr>
            <w:r w:rsidRPr="007E0B31">
              <w:rPr>
                <w:rFonts w:cs="Arial"/>
              </w:rPr>
              <w:t>Substantial Modification</w:t>
            </w:r>
          </w:p>
        </w:tc>
        <w:tc>
          <w:tcPr>
            <w:tcW w:w="6634" w:type="dxa"/>
          </w:tcPr>
          <w:p w14:paraId="28DAB5F5" w14:textId="1B8D727B" w:rsidR="00827D48" w:rsidRPr="007E0B31" w:rsidRDefault="00827D48" w:rsidP="00827D48">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827D48" w:rsidRPr="007E0B31" w14:paraId="3B41007D" w14:textId="77777777" w:rsidTr="747BA05C">
        <w:trPr>
          <w:cantSplit/>
        </w:trPr>
        <w:tc>
          <w:tcPr>
            <w:tcW w:w="2884" w:type="dxa"/>
          </w:tcPr>
          <w:p w14:paraId="6A1EE8B9" w14:textId="77777777" w:rsidR="00827D48" w:rsidRPr="007E0B31" w:rsidRDefault="00827D48" w:rsidP="00827D48">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827D48" w:rsidRPr="007E0B31" w:rsidRDefault="00827D48" w:rsidP="00827D48">
            <w:pPr>
              <w:pStyle w:val="TableArial11"/>
              <w:rPr>
                <w:rFonts w:cs="Arial"/>
              </w:rPr>
            </w:pPr>
            <w:r w:rsidRPr="007E0B31">
              <w:rPr>
                <w:rFonts w:cs="Arial"/>
              </w:rPr>
              <w:t>Any voltage greater than 200kV.</w:t>
            </w:r>
          </w:p>
        </w:tc>
      </w:tr>
      <w:tr w:rsidR="00827D48" w:rsidRPr="007E0B31" w14:paraId="207CFB67" w14:textId="77777777" w:rsidTr="747BA05C">
        <w:trPr>
          <w:cantSplit/>
        </w:trPr>
        <w:tc>
          <w:tcPr>
            <w:tcW w:w="2884" w:type="dxa"/>
          </w:tcPr>
          <w:p w14:paraId="47BC84B1" w14:textId="77777777" w:rsidR="00827D48" w:rsidRPr="007E0B31" w:rsidRDefault="00827D48" w:rsidP="00827D48">
            <w:pPr>
              <w:pStyle w:val="Arial11Bold"/>
              <w:rPr>
                <w:rFonts w:cs="Arial"/>
              </w:rPr>
            </w:pPr>
            <w:r w:rsidRPr="007E0B31">
              <w:rPr>
                <w:rFonts w:cs="Arial"/>
              </w:rPr>
              <w:t>Supplier</w:t>
            </w:r>
          </w:p>
        </w:tc>
        <w:tc>
          <w:tcPr>
            <w:tcW w:w="6634" w:type="dxa"/>
          </w:tcPr>
          <w:p w14:paraId="263B4681"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827D48" w:rsidRPr="00EE567A" w:rsidRDefault="00827D48" w:rsidP="00827D48">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827D48" w:rsidRPr="007E0B31" w14:paraId="17F58A80" w14:textId="77777777" w:rsidTr="747BA05C">
        <w:trPr>
          <w:cantSplit/>
        </w:trPr>
        <w:tc>
          <w:tcPr>
            <w:tcW w:w="2884" w:type="dxa"/>
          </w:tcPr>
          <w:p w14:paraId="75C55EEE" w14:textId="77777777" w:rsidR="00827D48" w:rsidRPr="007E0B31" w:rsidRDefault="00827D48" w:rsidP="00827D48">
            <w:pPr>
              <w:pStyle w:val="Arial11Bold"/>
              <w:rPr>
                <w:rFonts w:cs="Arial"/>
              </w:rPr>
            </w:pPr>
            <w:r w:rsidRPr="007E0B31">
              <w:rPr>
                <w:rFonts w:cs="Arial"/>
              </w:rPr>
              <w:t>Surplus</w:t>
            </w:r>
          </w:p>
        </w:tc>
        <w:tc>
          <w:tcPr>
            <w:tcW w:w="6634" w:type="dxa"/>
          </w:tcPr>
          <w:p w14:paraId="2FD7B95D" w14:textId="421BC578" w:rsidR="00827D48" w:rsidRPr="007E0B31" w:rsidRDefault="00827D48" w:rsidP="00827D48">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827D48" w:rsidRPr="007E0B31" w:rsidRDefault="00827D48" w:rsidP="00827D48">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827D48" w:rsidRPr="007E0B31" w:rsidRDefault="00827D48" w:rsidP="00827D48">
            <w:pPr>
              <w:pStyle w:val="TableArial11"/>
              <w:rPr>
                <w:rFonts w:cs="Arial"/>
              </w:rPr>
            </w:pPr>
          </w:p>
        </w:tc>
      </w:tr>
      <w:tr w:rsidR="00827D48" w:rsidRPr="007E0B31" w14:paraId="7F14BA30" w14:textId="77777777" w:rsidTr="747BA05C">
        <w:trPr>
          <w:cantSplit/>
        </w:trPr>
        <w:tc>
          <w:tcPr>
            <w:tcW w:w="2884" w:type="dxa"/>
          </w:tcPr>
          <w:p w14:paraId="41CEFC1C" w14:textId="77777777" w:rsidR="00827D48" w:rsidRPr="007E0B31" w:rsidRDefault="00827D48" w:rsidP="00827D48">
            <w:pPr>
              <w:pStyle w:val="Arial11Bold"/>
              <w:rPr>
                <w:rFonts w:cs="Arial"/>
              </w:rPr>
            </w:pPr>
            <w:r w:rsidRPr="007E0B31">
              <w:rPr>
                <w:rFonts w:cs="Arial"/>
              </w:rPr>
              <w:t>Synchronised</w:t>
            </w:r>
          </w:p>
        </w:tc>
        <w:tc>
          <w:tcPr>
            <w:tcW w:w="6634" w:type="dxa"/>
          </w:tcPr>
          <w:p w14:paraId="3CAA8D12"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827D48" w:rsidRDefault="00827D48" w:rsidP="00827D48">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827D48" w:rsidRPr="000F734A" w:rsidRDefault="00827D48" w:rsidP="00827D48">
            <w:pPr>
              <w:jc w:val="right"/>
            </w:pPr>
          </w:p>
        </w:tc>
      </w:tr>
      <w:tr w:rsidR="00827D48" w:rsidRPr="007E0B31" w14:paraId="17661C2E" w14:textId="77777777" w:rsidTr="747BA05C">
        <w:trPr>
          <w:cantSplit/>
        </w:trPr>
        <w:tc>
          <w:tcPr>
            <w:tcW w:w="2884" w:type="dxa"/>
          </w:tcPr>
          <w:p w14:paraId="36D58C8A" w14:textId="77777777" w:rsidR="00827D48" w:rsidRPr="007E0B31" w:rsidRDefault="00827D48" w:rsidP="00827D48">
            <w:pPr>
              <w:pStyle w:val="Arial11Bold"/>
              <w:rPr>
                <w:rFonts w:cs="Arial"/>
              </w:rPr>
            </w:pPr>
            <w:r w:rsidRPr="00DB341C">
              <w:rPr>
                <w:rFonts w:cs="Arial"/>
              </w:rPr>
              <w:t>Synchronous Electricity Storage Module</w:t>
            </w:r>
          </w:p>
        </w:tc>
        <w:tc>
          <w:tcPr>
            <w:tcW w:w="6634" w:type="dxa"/>
          </w:tcPr>
          <w:p w14:paraId="397D4FAB" w14:textId="77777777" w:rsidR="00827D48" w:rsidRPr="007E0B31" w:rsidRDefault="00827D48" w:rsidP="00827D48">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827D48" w:rsidRPr="007E0B31" w14:paraId="52481EFC" w14:textId="77777777" w:rsidTr="747BA05C">
        <w:trPr>
          <w:cantSplit/>
        </w:trPr>
        <w:tc>
          <w:tcPr>
            <w:tcW w:w="2884" w:type="dxa"/>
          </w:tcPr>
          <w:p w14:paraId="4353C802" w14:textId="77777777" w:rsidR="00827D48" w:rsidRPr="007E0B31" w:rsidRDefault="00827D48" w:rsidP="00827D48">
            <w:pPr>
              <w:pStyle w:val="Arial11Bold"/>
              <w:rPr>
                <w:rFonts w:cs="Arial"/>
              </w:rPr>
            </w:pPr>
            <w:r w:rsidRPr="00DB341C">
              <w:rPr>
                <w:rFonts w:cs="Arial"/>
              </w:rPr>
              <w:lastRenderedPageBreak/>
              <w:t>Synchronous Electricity Storage Unit</w:t>
            </w:r>
          </w:p>
        </w:tc>
        <w:tc>
          <w:tcPr>
            <w:tcW w:w="6634" w:type="dxa"/>
          </w:tcPr>
          <w:p w14:paraId="002CD085" w14:textId="77777777" w:rsidR="00827D48" w:rsidRPr="007E0B31" w:rsidRDefault="00827D48" w:rsidP="00827D48">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827D48" w:rsidRPr="007E0B31" w14:paraId="07EE0535" w14:textId="77777777" w:rsidTr="747BA05C">
        <w:trPr>
          <w:cantSplit/>
        </w:trPr>
        <w:tc>
          <w:tcPr>
            <w:tcW w:w="2884" w:type="dxa"/>
          </w:tcPr>
          <w:p w14:paraId="5937CE21" w14:textId="77777777" w:rsidR="00827D48" w:rsidRPr="007E0B31" w:rsidRDefault="00827D48" w:rsidP="00827D48">
            <w:pPr>
              <w:pStyle w:val="Arial11Bold"/>
              <w:rPr>
                <w:rFonts w:cs="Arial"/>
              </w:rPr>
            </w:pPr>
            <w:r w:rsidRPr="007E0B31">
              <w:rPr>
                <w:rFonts w:cs="Arial"/>
              </w:rPr>
              <w:t>Synchronising Generation</w:t>
            </w:r>
          </w:p>
        </w:tc>
        <w:tc>
          <w:tcPr>
            <w:tcW w:w="6634" w:type="dxa"/>
          </w:tcPr>
          <w:p w14:paraId="4CEBAA38" w14:textId="77777777" w:rsidR="00827D48" w:rsidRPr="007E0B31" w:rsidRDefault="00827D48" w:rsidP="00827D48">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827D48" w:rsidRPr="007E0B31" w14:paraId="25ADF21B" w14:textId="77777777" w:rsidTr="747BA05C">
        <w:trPr>
          <w:cantSplit/>
        </w:trPr>
        <w:tc>
          <w:tcPr>
            <w:tcW w:w="2884" w:type="dxa"/>
          </w:tcPr>
          <w:p w14:paraId="514A7415" w14:textId="77777777" w:rsidR="00827D48" w:rsidRPr="007E0B31" w:rsidRDefault="00827D48" w:rsidP="00827D48">
            <w:pPr>
              <w:pStyle w:val="Arial11Bold"/>
              <w:rPr>
                <w:rFonts w:cs="Arial"/>
              </w:rPr>
            </w:pPr>
            <w:r w:rsidRPr="007E0B31">
              <w:rPr>
                <w:rFonts w:cs="Arial"/>
              </w:rPr>
              <w:t>Synchronising Group</w:t>
            </w:r>
          </w:p>
        </w:tc>
        <w:tc>
          <w:tcPr>
            <w:tcW w:w="6634" w:type="dxa"/>
          </w:tcPr>
          <w:p w14:paraId="30541B74" w14:textId="77777777" w:rsidR="00827D48" w:rsidRPr="007E0B31" w:rsidRDefault="00827D48" w:rsidP="00827D48">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827D48" w:rsidRPr="007E0B31" w14:paraId="15108730" w14:textId="77777777" w:rsidTr="747BA05C">
        <w:trPr>
          <w:cantSplit/>
        </w:trPr>
        <w:tc>
          <w:tcPr>
            <w:tcW w:w="2884" w:type="dxa"/>
          </w:tcPr>
          <w:p w14:paraId="1D2DBBCB" w14:textId="77777777" w:rsidR="00827D48" w:rsidRPr="007E0B31" w:rsidRDefault="00827D48" w:rsidP="00827D48">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827D48" w:rsidRPr="007E0B31" w:rsidRDefault="00827D48" w:rsidP="00827D48">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827D48" w:rsidRPr="007E0B31" w14:paraId="5C3BD77A" w14:textId="77777777" w:rsidTr="747BA05C">
        <w:trPr>
          <w:cantSplit/>
        </w:trPr>
        <w:tc>
          <w:tcPr>
            <w:tcW w:w="2884" w:type="dxa"/>
          </w:tcPr>
          <w:p w14:paraId="361EF41C" w14:textId="77777777" w:rsidR="00827D48" w:rsidRPr="007E0B31" w:rsidRDefault="00827D48" w:rsidP="00827D48">
            <w:pPr>
              <w:pStyle w:val="Arial11Bold"/>
              <w:rPr>
                <w:rFonts w:cs="Arial"/>
              </w:rPr>
            </w:pPr>
            <w:r w:rsidRPr="007E0B31">
              <w:rPr>
                <w:rFonts w:cs="Arial"/>
              </w:rPr>
              <w:t>Synchronous Compensation</w:t>
            </w:r>
          </w:p>
        </w:tc>
        <w:tc>
          <w:tcPr>
            <w:tcW w:w="6634" w:type="dxa"/>
          </w:tcPr>
          <w:p w14:paraId="5C87AE70" w14:textId="77777777" w:rsidR="00827D48" w:rsidRPr="007E0B31" w:rsidRDefault="00827D48" w:rsidP="00827D48">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827D48" w:rsidRPr="007E0B31" w14:paraId="09E76574" w14:textId="77777777" w:rsidTr="747BA05C">
        <w:trPr>
          <w:cantSplit/>
        </w:trPr>
        <w:tc>
          <w:tcPr>
            <w:tcW w:w="2884" w:type="dxa"/>
          </w:tcPr>
          <w:p w14:paraId="7AD1E9C5" w14:textId="20EE06FA" w:rsidR="00827D48" w:rsidRPr="007E0B31" w:rsidRDefault="00827D48" w:rsidP="00827D48">
            <w:pPr>
              <w:pStyle w:val="Arial11Bold"/>
              <w:rPr>
                <w:rFonts w:cs="Arial"/>
              </w:rPr>
            </w:pPr>
            <w:r>
              <w:t>Synchronous Compensation Equipment</w:t>
            </w:r>
          </w:p>
        </w:tc>
        <w:tc>
          <w:tcPr>
            <w:tcW w:w="6634" w:type="dxa"/>
          </w:tcPr>
          <w:p w14:paraId="6202363B" w14:textId="06D11D6B" w:rsidR="00827D48" w:rsidRPr="007E0B31" w:rsidRDefault="00827D48" w:rsidP="00827D48">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827D48" w:rsidRPr="007E0B31" w14:paraId="44891D1E" w14:textId="77777777" w:rsidTr="747BA05C">
        <w:trPr>
          <w:cantSplit/>
        </w:trPr>
        <w:tc>
          <w:tcPr>
            <w:tcW w:w="2884" w:type="dxa"/>
          </w:tcPr>
          <w:p w14:paraId="2C8F33FD" w14:textId="6717B83A" w:rsidR="00827D48" w:rsidRPr="007E0B31" w:rsidRDefault="00827D48" w:rsidP="00827D48">
            <w:pPr>
              <w:pStyle w:val="Arial11Bold"/>
              <w:rPr>
                <w:rFonts w:cs="Arial"/>
              </w:rPr>
            </w:pPr>
            <w:r>
              <w:t>Synchronous Electricity Storage Module</w:t>
            </w:r>
          </w:p>
        </w:tc>
        <w:tc>
          <w:tcPr>
            <w:tcW w:w="6634" w:type="dxa"/>
          </w:tcPr>
          <w:p w14:paraId="0CCA3613" w14:textId="3A085331" w:rsidR="00827D48" w:rsidRPr="007E0B31" w:rsidRDefault="00827D48" w:rsidP="00827D48">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827D48" w:rsidRPr="007E0B31" w14:paraId="2D43A999" w14:textId="77777777" w:rsidTr="747BA05C">
        <w:trPr>
          <w:cantSplit/>
        </w:trPr>
        <w:tc>
          <w:tcPr>
            <w:tcW w:w="2884" w:type="dxa"/>
          </w:tcPr>
          <w:p w14:paraId="4F1100D1" w14:textId="1B9A5EDA" w:rsidR="00827D48" w:rsidRPr="007E0B31" w:rsidRDefault="00827D48" w:rsidP="00827D48">
            <w:pPr>
              <w:pStyle w:val="Arial11Bold"/>
              <w:rPr>
                <w:rFonts w:cs="Arial"/>
              </w:rPr>
            </w:pPr>
            <w:r>
              <w:t>Synchronous Electricity Storage Unit</w:t>
            </w:r>
          </w:p>
        </w:tc>
        <w:tc>
          <w:tcPr>
            <w:tcW w:w="6634" w:type="dxa"/>
          </w:tcPr>
          <w:p w14:paraId="5A5941F1" w14:textId="7A431EFA" w:rsidR="00827D48" w:rsidRPr="007E0B31" w:rsidRDefault="00827D48" w:rsidP="00827D48">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827D48" w:rsidRPr="007E0B31" w14:paraId="7B664425" w14:textId="77777777" w:rsidTr="747BA05C">
        <w:trPr>
          <w:cantSplit/>
        </w:trPr>
        <w:tc>
          <w:tcPr>
            <w:tcW w:w="2884" w:type="dxa"/>
          </w:tcPr>
          <w:p w14:paraId="29B76C12" w14:textId="61773681" w:rsidR="00827D48" w:rsidRPr="007E0B31" w:rsidRDefault="00827D48" w:rsidP="00827D48">
            <w:pPr>
              <w:pStyle w:val="Arial11Bold"/>
              <w:rPr>
                <w:rFonts w:cs="Arial"/>
              </w:rPr>
            </w:pPr>
            <w:r>
              <w:t>Synchronous Flywheel</w:t>
            </w:r>
          </w:p>
        </w:tc>
        <w:tc>
          <w:tcPr>
            <w:tcW w:w="6634" w:type="dxa"/>
          </w:tcPr>
          <w:p w14:paraId="7CB9B51E" w14:textId="65FF6627" w:rsidR="00827D48" w:rsidRPr="007E0B31" w:rsidRDefault="00827D48" w:rsidP="00827D48">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827D48" w:rsidRPr="007E0B31" w14:paraId="019A8B7A" w14:textId="77777777" w:rsidTr="747BA05C">
        <w:trPr>
          <w:cantSplit/>
        </w:trPr>
        <w:tc>
          <w:tcPr>
            <w:tcW w:w="2884" w:type="dxa"/>
          </w:tcPr>
          <w:p w14:paraId="7EC64686" w14:textId="77777777" w:rsidR="00827D48" w:rsidRPr="007E0B31" w:rsidRDefault="00827D48" w:rsidP="00827D48">
            <w:pPr>
              <w:pStyle w:val="Arial11Bold"/>
              <w:rPr>
                <w:rFonts w:cs="Arial"/>
              </w:rPr>
            </w:pPr>
            <w:r w:rsidRPr="007E0B31">
              <w:rPr>
                <w:rFonts w:cs="Arial"/>
              </w:rPr>
              <w:t>Synchronous Generating Unit</w:t>
            </w:r>
          </w:p>
        </w:tc>
        <w:tc>
          <w:tcPr>
            <w:tcW w:w="6634" w:type="dxa"/>
          </w:tcPr>
          <w:p w14:paraId="178C6F67" w14:textId="77777777" w:rsidR="00827D48" w:rsidRPr="007E0B31" w:rsidRDefault="00827D48" w:rsidP="00827D48">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827D48" w:rsidRPr="007E0B31" w14:paraId="27E5B6F9" w14:textId="77777777" w:rsidTr="747BA05C">
        <w:trPr>
          <w:cantSplit/>
        </w:trPr>
        <w:tc>
          <w:tcPr>
            <w:tcW w:w="2884" w:type="dxa"/>
          </w:tcPr>
          <w:p w14:paraId="20E57E9F" w14:textId="77777777" w:rsidR="00827D48" w:rsidRPr="007E0B31" w:rsidRDefault="00827D48" w:rsidP="00827D48">
            <w:pPr>
              <w:pStyle w:val="Arial11Bold"/>
              <w:rPr>
                <w:rFonts w:cs="Arial"/>
              </w:rPr>
            </w:pPr>
            <w:r w:rsidRPr="007E0B31">
              <w:rPr>
                <w:rFonts w:cs="Arial"/>
              </w:rPr>
              <w:t>Synchronous Generating Unit Performance Chart</w:t>
            </w:r>
          </w:p>
        </w:tc>
        <w:tc>
          <w:tcPr>
            <w:tcW w:w="6634" w:type="dxa"/>
          </w:tcPr>
          <w:p w14:paraId="1F374F30" w14:textId="4EB5627D" w:rsidR="00827D48" w:rsidRPr="007E0B31" w:rsidRDefault="00827D48" w:rsidP="00827D48">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827D48" w:rsidRPr="007E0B31" w14:paraId="4145DF38" w14:textId="77777777" w:rsidTr="747BA05C">
        <w:trPr>
          <w:cantSplit/>
        </w:trPr>
        <w:tc>
          <w:tcPr>
            <w:tcW w:w="2884" w:type="dxa"/>
          </w:tcPr>
          <w:p w14:paraId="32A93813"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827D48" w:rsidRPr="007E0B31" w:rsidRDefault="00827D48" w:rsidP="00827D48">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827D48" w:rsidRPr="007E0B31" w14:paraId="4A56AE2F" w14:textId="77777777" w:rsidTr="747BA05C">
        <w:trPr>
          <w:cantSplit/>
        </w:trPr>
        <w:tc>
          <w:tcPr>
            <w:tcW w:w="2884" w:type="dxa"/>
          </w:tcPr>
          <w:p w14:paraId="30913130"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827D48" w:rsidRPr="007E0B31" w14:paraId="580C9961" w14:textId="77777777" w:rsidTr="747BA05C">
        <w:trPr>
          <w:cantSplit/>
        </w:trPr>
        <w:tc>
          <w:tcPr>
            <w:tcW w:w="2884" w:type="dxa"/>
          </w:tcPr>
          <w:p w14:paraId="7A652147"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827D48" w:rsidRPr="007E0B31" w14:paraId="2F063EF7" w14:textId="77777777" w:rsidTr="747BA05C">
        <w:trPr>
          <w:cantSplit/>
        </w:trPr>
        <w:tc>
          <w:tcPr>
            <w:tcW w:w="2884" w:type="dxa"/>
          </w:tcPr>
          <w:p w14:paraId="76651346" w14:textId="77777777" w:rsidR="00827D48" w:rsidRPr="007E0B31" w:rsidRDefault="00827D48" w:rsidP="00827D48">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827D48" w:rsidRPr="007E0B31" w14:paraId="7CE97EC2" w14:textId="77777777" w:rsidTr="747BA05C">
        <w:trPr>
          <w:cantSplit/>
        </w:trPr>
        <w:tc>
          <w:tcPr>
            <w:tcW w:w="2884" w:type="dxa"/>
          </w:tcPr>
          <w:p w14:paraId="1DAA4D78" w14:textId="77777777" w:rsidR="00827D48" w:rsidRPr="007E0B31" w:rsidRDefault="00827D48" w:rsidP="00827D48">
            <w:pPr>
              <w:pStyle w:val="Arial11Bold"/>
              <w:rPr>
                <w:rFonts w:cs="Arial"/>
              </w:rPr>
            </w:pPr>
            <w:r w:rsidRPr="007E0B31">
              <w:rPr>
                <w:rFonts w:cs="Arial"/>
              </w:rPr>
              <w:t>Synchronous Speed</w:t>
            </w:r>
          </w:p>
        </w:tc>
        <w:tc>
          <w:tcPr>
            <w:tcW w:w="6634" w:type="dxa"/>
          </w:tcPr>
          <w:p w14:paraId="296AAFDD" w14:textId="77777777" w:rsidR="00827D48" w:rsidRPr="007E0B31" w:rsidRDefault="00827D48" w:rsidP="00827D48">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827D48" w:rsidRPr="007E0B31" w14:paraId="46A121A4" w14:textId="77777777" w:rsidTr="747BA05C">
        <w:trPr>
          <w:cantSplit/>
        </w:trPr>
        <w:tc>
          <w:tcPr>
            <w:tcW w:w="2884" w:type="dxa"/>
          </w:tcPr>
          <w:p w14:paraId="24B0D1A3" w14:textId="77777777" w:rsidR="00827D48" w:rsidRPr="007E0B31" w:rsidRDefault="00827D48" w:rsidP="00827D48">
            <w:pPr>
              <w:pStyle w:val="Arial11Bold"/>
              <w:rPr>
                <w:rFonts w:cs="Arial"/>
              </w:rPr>
            </w:pPr>
            <w:r w:rsidRPr="007E0B31">
              <w:rPr>
                <w:rFonts w:cs="Arial"/>
              </w:rPr>
              <w:t>System</w:t>
            </w:r>
          </w:p>
        </w:tc>
        <w:tc>
          <w:tcPr>
            <w:tcW w:w="6634" w:type="dxa"/>
          </w:tcPr>
          <w:p w14:paraId="2E67291E" w14:textId="77777777" w:rsidR="00827D48" w:rsidRPr="007E0B31" w:rsidRDefault="00827D48" w:rsidP="00827D48">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827D48" w:rsidRPr="007E0B31" w14:paraId="198C9C42" w14:textId="77777777" w:rsidTr="747BA05C">
        <w:trPr>
          <w:cantSplit/>
        </w:trPr>
        <w:tc>
          <w:tcPr>
            <w:tcW w:w="2884" w:type="dxa"/>
          </w:tcPr>
          <w:p w14:paraId="2E945DD5" w14:textId="77777777" w:rsidR="00827D48" w:rsidRPr="007E0B31" w:rsidRDefault="00827D48" w:rsidP="00827D48">
            <w:pPr>
              <w:pStyle w:val="Arial11Bold"/>
              <w:rPr>
                <w:rFonts w:cs="Arial"/>
              </w:rPr>
            </w:pPr>
            <w:r w:rsidRPr="007E0B31">
              <w:rPr>
                <w:rFonts w:cs="Arial"/>
              </w:rPr>
              <w:t>System Ancillary Services</w:t>
            </w:r>
          </w:p>
        </w:tc>
        <w:tc>
          <w:tcPr>
            <w:tcW w:w="6634" w:type="dxa"/>
          </w:tcPr>
          <w:p w14:paraId="0CE07246" w14:textId="77777777" w:rsidR="00827D48" w:rsidRPr="007E0B31" w:rsidRDefault="00827D48" w:rsidP="00827D48">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827D48" w:rsidRPr="007E0B31" w14:paraId="778725C7" w14:textId="77777777" w:rsidTr="747BA05C">
        <w:trPr>
          <w:cantSplit/>
        </w:trPr>
        <w:tc>
          <w:tcPr>
            <w:tcW w:w="2884" w:type="dxa"/>
          </w:tcPr>
          <w:p w14:paraId="425345A0" w14:textId="77777777" w:rsidR="00827D48" w:rsidRPr="007E0B31" w:rsidRDefault="00827D48" w:rsidP="00827D48">
            <w:pPr>
              <w:pStyle w:val="Arial11Bold"/>
              <w:rPr>
                <w:rFonts w:cs="Arial"/>
              </w:rPr>
            </w:pPr>
            <w:r w:rsidRPr="007E0B31">
              <w:rPr>
                <w:rFonts w:cs="Arial"/>
              </w:rPr>
              <w:t>System Constraint</w:t>
            </w:r>
          </w:p>
        </w:tc>
        <w:tc>
          <w:tcPr>
            <w:tcW w:w="6634" w:type="dxa"/>
          </w:tcPr>
          <w:p w14:paraId="0FA2E711" w14:textId="77777777" w:rsidR="00827D48" w:rsidRPr="007E0B31" w:rsidRDefault="00827D48" w:rsidP="00827D48">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827D48" w:rsidRPr="007E0B31" w14:paraId="6A6B0B8D" w14:textId="77777777" w:rsidTr="747BA05C">
        <w:trPr>
          <w:cantSplit/>
        </w:trPr>
        <w:tc>
          <w:tcPr>
            <w:tcW w:w="2884" w:type="dxa"/>
          </w:tcPr>
          <w:p w14:paraId="16C142C0" w14:textId="77777777" w:rsidR="00827D48" w:rsidRPr="007E0B31" w:rsidRDefault="00827D48" w:rsidP="00827D48">
            <w:pPr>
              <w:pStyle w:val="Arial11Bold"/>
              <w:rPr>
                <w:rFonts w:cs="Arial"/>
              </w:rPr>
            </w:pPr>
            <w:r w:rsidRPr="007E0B31">
              <w:rPr>
                <w:rFonts w:cs="Arial"/>
              </w:rPr>
              <w:t>System Constrained Capacity</w:t>
            </w:r>
          </w:p>
        </w:tc>
        <w:tc>
          <w:tcPr>
            <w:tcW w:w="6634" w:type="dxa"/>
          </w:tcPr>
          <w:p w14:paraId="0F2A722E" w14:textId="77777777" w:rsidR="00827D48" w:rsidRPr="007E0B31" w:rsidRDefault="00827D48" w:rsidP="00827D48">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827D48" w:rsidRPr="007E0B31" w14:paraId="2DCCEFE3" w14:textId="77777777" w:rsidTr="747BA05C">
        <w:trPr>
          <w:cantSplit/>
        </w:trPr>
        <w:tc>
          <w:tcPr>
            <w:tcW w:w="2884" w:type="dxa"/>
          </w:tcPr>
          <w:p w14:paraId="27A70CF2" w14:textId="77777777" w:rsidR="00827D48" w:rsidRPr="007E0B31" w:rsidRDefault="00827D48" w:rsidP="00827D48">
            <w:pPr>
              <w:pStyle w:val="Arial11Bold"/>
              <w:rPr>
                <w:rFonts w:cs="Arial"/>
              </w:rPr>
            </w:pPr>
            <w:r w:rsidRPr="007E0B31">
              <w:rPr>
                <w:rFonts w:cs="Arial"/>
              </w:rPr>
              <w:t>System Constraint Group</w:t>
            </w:r>
          </w:p>
        </w:tc>
        <w:tc>
          <w:tcPr>
            <w:tcW w:w="6634" w:type="dxa"/>
          </w:tcPr>
          <w:p w14:paraId="4EA868E5" w14:textId="77777777" w:rsidR="00827D48" w:rsidRPr="007E0B31" w:rsidRDefault="00827D48" w:rsidP="00827D48">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827D48" w:rsidRPr="007E0B31" w14:paraId="6A7E13AA" w14:textId="77777777" w:rsidTr="747BA05C">
        <w:trPr>
          <w:cantSplit/>
        </w:trPr>
        <w:tc>
          <w:tcPr>
            <w:tcW w:w="2884" w:type="dxa"/>
          </w:tcPr>
          <w:p w14:paraId="58BAEEED" w14:textId="182D3352" w:rsidR="00827D48" w:rsidRPr="007E0B31" w:rsidRDefault="00827D48" w:rsidP="00827D48">
            <w:pPr>
              <w:pStyle w:val="Arial11Bold"/>
              <w:rPr>
                <w:rFonts w:cs="Arial"/>
              </w:rPr>
            </w:pPr>
            <w:r w:rsidRPr="00636020">
              <w:rPr>
                <w:bCs/>
              </w:rPr>
              <w:t>System Defence Plan</w:t>
            </w:r>
          </w:p>
        </w:tc>
        <w:tc>
          <w:tcPr>
            <w:tcW w:w="6634" w:type="dxa"/>
          </w:tcPr>
          <w:p w14:paraId="166CE446" w14:textId="3D8DFA81" w:rsidR="00827D48" w:rsidRPr="007E0B31" w:rsidRDefault="00827D48" w:rsidP="00827D48">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827D48" w:rsidRPr="007E0B31" w14:paraId="4B0C4096" w14:textId="77777777" w:rsidTr="747BA05C">
        <w:trPr>
          <w:cantSplit/>
        </w:trPr>
        <w:tc>
          <w:tcPr>
            <w:tcW w:w="2884" w:type="dxa"/>
          </w:tcPr>
          <w:p w14:paraId="2A1B9103" w14:textId="77777777" w:rsidR="00827D48" w:rsidRPr="007E0B31" w:rsidRDefault="00827D48" w:rsidP="00827D48">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827D48" w:rsidRPr="007E0B31" w:rsidRDefault="00827D48" w:rsidP="00827D48">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827D48" w:rsidRPr="007E0B31" w:rsidRDefault="00827D48" w:rsidP="00827D48">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827D48" w:rsidRPr="007E0B31" w:rsidRDefault="00827D48" w:rsidP="00827D48">
            <w:pPr>
              <w:pStyle w:val="TableArial11"/>
              <w:rPr>
                <w:rFonts w:cs="Arial"/>
              </w:rPr>
            </w:pPr>
            <w:r w:rsidRPr="007E0B31">
              <w:rPr>
                <w:rFonts w:cs="Arial"/>
              </w:rPr>
              <w:t>Where:</w:t>
            </w:r>
          </w:p>
          <w:p w14:paraId="1D419929" w14:textId="77777777" w:rsidR="00827D48" w:rsidRPr="007E0B31" w:rsidRDefault="00827D48" w:rsidP="00827D48">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827D48" w:rsidRPr="007E0B31" w:rsidRDefault="00827D48" w:rsidP="00827D48">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827D48" w:rsidRPr="007E0B31" w14:paraId="4B14F526" w14:textId="77777777" w:rsidTr="747BA05C">
        <w:trPr>
          <w:cantSplit/>
        </w:trPr>
        <w:tc>
          <w:tcPr>
            <w:tcW w:w="2884" w:type="dxa"/>
          </w:tcPr>
          <w:p w14:paraId="3549E3D2" w14:textId="77777777" w:rsidR="00827D48" w:rsidRPr="007E0B31" w:rsidRDefault="00827D48" w:rsidP="00827D48">
            <w:pPr>
              <w:pStyle w:val="Arial11Bold"/>
              <w:rPr>
                <w:rFonts w:cs="Arial"/>
              </w:rPr>
            </w:pPr>
            <w:r>
              <w:rPr>
                <w:rFonts w:cs="Arial"/>
                <w:shd w:val="clear" w:color="auto" w:fill="FAF9F8"/>
              </w:rPr>
              <w:t>System Incidents Report</w:t>
            </w:r>
          </w:p>
        </w:tc>
        <w:tc>
          <w:tcPr>
            <w:tcW w:w="6634" w:type="dxa"/>
          </w:tcPr>
          <w:p w14:paraId="6EB5AF5A" w14:textId="77777777" w:rsidR="00827D48" w:rsidRPr="007E0B31" w:rsidRDefault="00827D48" w:rsidP="00827D48">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827D48" w:rsidRPr="007E0B31" w14:paraId="64E976F1" w14:textId="77777777" w:rsidTr="747BA05C">
        <w:trPr>
          <w:cantSplit/>
        </w:trPr>
        <w:tc>
          <w:tcPr>
            <w:tcW w:w="2884" w:type="dxa"/>
          </w:tcPr>
          <w:p w14:paraId="3016A7F7" w14:textId="77777777" w:rsidR="00827D48" w:rsidRPr="007E0B31" w:rsidRDefault="00827D48" w:rsidP="00827D48">
            <w:pPr>
              <w:pStyle w:val="Arial11Bold"/>
              <w:rPr>
                <w:rFonts w:cs="Arial"/>
              </w:rPr>
            </w:pPr>
            <w:r w:rsidRPr="007E0B31">
              <w:rPr>
                <w:rFonts w:cs="Arial"/>
              </w:rPr>
              <w:lastRenderedPageBreak/>
              <w:t>System Margin</w:t>
            </w:r>
          </w:p>
        </w:tc>
        <w:tc>
          <w:tcPr>
            <w:tcW w:w="6634" w:type="dxa"/>
          </w:tcPr>
          <w:p w14:paraId="703670AA" w14:textId="77777777" w:rsidR="00827D48" w:rsidRPr="007E0B31" w:rsidRDefault="00827D48" w:rsidP="00827D48">
            <w:pPr>
              <w:pStyle w:val="TableArial11"/>
              <w:rPr>
                <w:rFonts w:cs="Arial"/>
              </w:rPr>
            </w:pPr>
            <w:r w:rsidRPr="007E0B31">
              <w:rPr>
                <w:rFonts w:cs="Arial"/>
              </w:rPr>
              <w:t xml:space="preserve">The margin in any period between </w:t>
            </w:r>
          </w:p>
          <w:p w14:paraId="738D23F7"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827D48" w:rsidRPr="007E0B31" w:rsidRDefault="00827D48" w:rsidP="00827D48">
            <w:pPr>
              <w:pStyle w:val="TableArial11"/>
              <w:rPr>
                <w:rFonts w:cs="Arial"/>
                <w:b/>
              </w:rPr>
            </w:pPr>
            <w:r w:rsidRPr="007E0B31">
              <w:rPr>
                <w:rFonts w:cs="Arial"/>
              </w:rPr>
              <w:t>for that period.</w:t>
            </w:r>
          </w:p>
        </w:tc>
      </w:tr>
      <w:tr w:rsidR="00827D48" w:rsidRPr="007E0B31" w14:paraId="3099E31F" w14:textId="77777777" w:rsidTr="747BA05C">
        <w:trPr>
          <w:cantSplit/>
        </w:trPr>
        <w:tc>
          <w:tcPr>
            <w:tcW w:w="2884" w:type="dxa"/>
          </w:tcPr>
          <w:p w14:paraId="6B84F741" w14:textId="77777777" w:rsidR="00827D48" w:rsidRPr="007E0B31" w:rsidRDefault="00827D48" w:rsidP="00827D48">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827D48" w:rsidRPr="007E0B31" w:rsidRDefault="00827D48" w:rsidP="00827D48">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827D48" w:rsidRPr="007E0B31" w14:paraId="3D29B4B3" w14:textId="77777777" w:rsidTr="747BA05C">
        <w:trPr>
          <w:cantSplit/>
        </w:trPr>
        <w:tc>
          <w:tcPr>
            <w:tcW w:w="2884" w:type="dxa"/>
          </w:tcPr>
          <w:p w14:paraId="1AAAE1F3" w14:textId="77777777" w:rsidR="00827D48" w:rsidRPr="007E0B31" w:rsidRDefault="00827D48" w:rsidP="00827D48">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827D48" w:rsidRPr="007E0B31" w:rsidRDefault="00827D48" w:rsidP="00827D48">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827D48" w:rsidRPr="007E0B31" w14:paraId="3847C81E" w14:textId="77777777" w:rsidTr="747BA05C">
        <w:trPr>
          <w:cantSplit/>
        </w:trPr>
        <w:tc>
          <w:tcPr>
            <w:tcW w:w="2884" w:type="dxa"/>
          </w:tcPr>
          <w:p w14:paraId="7FC4DAB5" w14:textId="7005E6F4" w:rsidR="00827D48" w:rsidRPr="007E0B31" w:rsidRDefault="00827D48" w:rsidP="00827D48">
            <w:pPr>
              <w:pStyle w:val="Arial11Bold"/>
              <w:rPr>
                <w:rFonts w:cs="Arial"/>
              </w:rPr>
            </w:pPr>
            <w:r w:rsidRPr="00636020">
              <w:rPr>
                <w:bCs/>
              </w:rPr>
              <w:t>System Restoration Plan</w:t>
            </w:r>
          </w:p>
        </w:tc>
        <w:tc>
          <w:tcPr>
            <w:tcW w:w="6634" w:type="dxa"/>
          </w:tcPr>
          <w:p w14:paraId="3E074751" w14:textId="0B79F36A" w:rsidR="00827D48" w:rsidRPr="007E0B31" w:rsidRDefault="00827D48" w:rsidP="00827D48">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827D48" w:rsidRPr="007E0B31" w14:paraId="6694953E" w14:textId="77777777" w:rsidTr="747BA05C">
        <w:trPr>
          <w:cantSplit/>
        </w:trPr>
        <w:tc>
          <w:tcPr>
            <w:tcW w:w="2884" w:type="dxa"/>
          </w:tcPr>
          <w:p w14:paraId="04061391" w14:textId="77777777" w:rsidR="00827D48" w:rsidRPr="007E0B31" w:rsidRDefault="00827D48" w:rsidP="00827D48">
            <w:pPr>
              <w:pStyle w:val="Arial11Bold"/>
              <w:rPr>
                <w:rFonts w:cs="Arial"/>
              </w:rPr>
            </w:pPr>
            <w:r w:rsidRPr="007E0B31">
              <w:rPr>
                <w:rFonts w:cs="Arial"/>
              </w:rPr>
              <w:t>System Telephony</w:t>
            </w:r>
          </w:p>
        </w:tc>
        <w:tc>
          <w:tcPr>
            <w:tcW w:w="6634" w:type="dxa"/>
          </w:tcPr>
          <w:p w14:paraId="782961A9" w14:textId="07EE71F9" w:rsidR="00827D48" w:rsidRPr="007E0B31" w:rsidRDefault="00827D48" w:rsidP="00827D48">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827D48" w:rsidRPr="007E0B31" w14:paraId="7CE86D0C" w14:textId="77777777" w:rsidTr="747BA05C">
        <w:trPr>
          <w:cantSplit/>
        </w:trPr>
        <w:tc>
          <w:tcPr>
            <w:tcW w:w="2884" w:type="dxa"/>
          </w:tcPr>
          <w:p w14:paraId="6D2E474F" w14:textId="77777777" w:rsidR="00827D48" w:rsidRPr="007E0B31" w:rsidRDefault="00827D48" w:rsidP="00827D48">
            <w:pPr>
              <w:pStyle w:val="Arial11Bold"/>
              <w:rPr>
                <w:rFonts w:cs="Arial"/>
              </w:rPr>
            </w:pPr>
            <w:r w:rsidRPr="007E0B31">
              <w:rPr>
                <w:rFonts w:cs="Arial"/>
              </w:rPr>
              <w:t>System Tests</w:t>
            </w:r>
          </w:p>
        </w:tc>
        <w:tc>
          <w:tcPr>
            <w:tcW w:w="6634" w:type="dxa"/>
          </w:tcPr>
          <w:p w14:paraId="23728F19" w14:textId="77777777" w:rsidR="00827D48" w:rsidRPr="007E0B31" w:rsidRDefault="00827D48" w:rsidP="00827D48">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827D48" w:rsidRPr="007E0B31" w14:paraId="08C1037D" w14:textId="77777777" w:rsidTr="747BA05C">
        <w:trPr>
          <w:cantSplit/>
        </w:trPr>
        <w:tc>
          <w:tcPr>
            <w:tcW w:w="2884" w:type="dxa"/>
          </w:tcPr>
          <w:p w14:paraId="7BAC63AF" w14:textId="77777777" w:rsidR="00827D48" w:rsidRPr="007E0B31" w:rsidRDefault="00827D48" w:rsidP="00827D48">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827D48" w:rsidRPr="007E0B31" w:rsidRDefault="00827D48" w:rsidP="00827D48">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827D48" w:rsidRPr="007E0B31" w14:paraId="0CFD31AD" w14:textId="77777777" w:rsidTr="747BA05C">
        <w:trPr>
          <w:cantSplit/>
        </w:trPr>
        <w:tc>
          <w:tcPr>
            <w:tcW w:w="2884" w:type="dxa"/>
          </w:tcPr>
          <w:p w14:paraId="6FAF95FE" w14:textId="77777777" w:rsidR="00827D48" w:rsidRPr="007E0B31" w:rsidRDefault="00827D48" w:rsidP="00827D48">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827D48" w:rsidRPr="007E0B31" w:rsidRDefault="00827D48" w:rsidP="00827D48">
            <w:pPr>
              <w:pStyle w:val="TableArial11"/>
              <w:rPr>
                <w:rFonts w:cs="Arial"/>
              </w:rPr>
            </w:pPr>
            <w:bookmarkStart w:id="4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9"/>
            <w:r w:rsidRPr="007E0B31">
              <w:rPr>
                <w:rFonts w:cs="Arial"/>
              </w:rPr>
              <w:t>.</w:t>
            </w:r>
          </w:p>
        </w:tc>
      </w:tr>
      <w:tr w:rsidR="00827D48" w:rsidRPr="007E0B31" w14:paraId="1DA61D3F" w14:textId="77777777" w:rsidTr="747BA05C">
        <w:trPr>
          <w:cantSplit/>
        </w:trPr>
        <w:tc>
          <w:tcPr>
            <w:tcW w:w="2884" w:type="dxa"/>
          </w:tcPr>
          <w:p w14:paraId="68676C7F" w14:textId="77777777" w:rsidR="00827D48" w:rsidRPr="007E0B31" w:rsidRDefault="00827D48" w:rsidP="00827D48">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827D48" w:rsidRPr="007E0B31" w:rsidRDefault="00827D48" w:rsidP="00827D48">
            <w:pPr>
              <w:pStyle w:val="TableArial11"/>
              <w:rPr>
                <w:rFonts w:cs="Arial"/>
              </w:rPr>
            </w:pPr>
            <w:bookmarkStart w:id="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0"/>
          </w:p>
        </w:tc>
      </w:tr>
      <w:tr w:rsidR="00827D48" w:rsidRPr="007E0B31" w14:paraId="3E6A3EE0" w14:textId="77777777" w:rsidTr="747BA05C">
        <w:trPr>
          <w:cantSplit/>
        </w:trPr>
        <w:tc>
          <w:tcPr>
            <w:tcW w:w="2884" w:type="dxa"/>
          </w:tcPr>
          <w:p w14:paraId="08BCC3FF" w14:textId="59C7359D" w:rsidR="00827D48" w:rsidRPr="007E0B31" w:rsidRDefault="00827D48" w:rsidP="00827D48">
            <w:pPr>
              <w:pStyle w:val="Arial11Bold"/>
              <w:rPr>
                <w:rFonts w:cs="Arial"/>
              </w:rPr>
            </w:pPr>
          </w:p>
        </w:tc>
        <w:tc>
          <w:tcPr>
            <w:tcW w:w="6634" w:type="dxa"/>
          </w:tcPr>
          <w:p w14:paraId="4CB7B366" w14:textId="654BB76D" w:rsidR="00827D48" w:rsidRPr="007E0B31" w:rsidRDefault="00827D48" w:rsidP="00827D48">
            <w:pPr>
              <w:pStyle w:val="TableArial11"/>
              <w:rPr>
                <w:rFonts w:cs="Arial"/>
              </w:rPr>
            </w:pPr>
          </w:p>
        </w:tc>
      </w:tr>
      <w:tr w:rsidR="00827D48" w:rsidRPr="007E0B31" w14:paraId="5E31ADD9" w14:textId="77777777" w:rsidTr="747BA05C">
        <w:trPr>
          <w:cantSplit/>
        </w:trPr>
        <w:tc>
          <w:tcPr>
            <w:tcW w:w="2884" w:type="dxa"/>
          </w:tcPr>
          <w:p w14:paraId="0CFAE3A8" w14:textId="77777777" w:rsidR="00827D48" w:rsidRPr="007E0B31" w:rsidRDefault="00827D48" w:rsidP="00827D48">
            <w:pPr>
              <w:pStyle w:val="Arial11Bold"/>
              <w:rPr>
                <w:rFonts w:cs="Arial"/>
              </w:rPr>
            </w:pPr>
            <w:r w:rsidRPr="007E0B31">
              <w:rPr>
                <w:rFonts w:cs="Arial"/>
              </w:rPr>
              <w:lastRenderedPageBreak/>
              <w:t>Target Frequency</w:t>
            </w:r>
          </w:p>
        </w:tc>
        <w:tc>
          <w:tcPr>
            <w:tcW w:w="6634" w:type="dxa"/>
          </w:tcPr>
          <w:p w14:paraId="0FFC5410" w14:textId="0DE1412A" w:rsidR="00827D48" w:rsidRPr="007E0B31" w:rsidRDefault="00827D48" w:rsidP="00827D48">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827D48" w:rsidRPr="007E0B31" w14:paraId="33638CB5" w14:textId="77777777" w:rsidTr="747BA05C">
        <w:trPr>
          <w:cantSplit/>
        </w:trPr>
        <w:tc>
          <w:tcPr>
            <w:tcW w:w="2884" w:type="dxa"/>
          </w:tcPr>
          <w:p w14:paraId="32E734FA" w14:textId="77777777" w:rsidR="00827D48" w:rsidRPr="007E0B31" w:rsidRDefault="00827D48" w:rsidP="00827D48">
            <w:pPr>
              <w:pStyle w:val="Arial11Bold"/>
              <w:rPr>
                <w:rFonts w:cs="Arial"/>
              </w:rPr>
            </w:pPr>
            <w:r w:rsidRPr="007E0B31">
              <w:rPr>
                <w:rFonts w:cs="Arial"/>
              </w:rPr>
              <w:t>Technical Specification</w:t>
            </w:r>
          </w:p>
        </w:tc>
        <w:tc>
          <w:tcPr>
            <w:tcW w:w="6634" w:type="dxa"/>
          </w:tcPr>
          <w:p w14:paraId="6AE817CF" w14:textId="77777777" w:rsidR="00827D48" w:rsidRPr="007E0B31" w:rsidRDefault="00827D48" w:rsidP="00827D48">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827D48" w:rsidRPr="007E0B31" w:rsidRDefault="00827D48" w:rsidP="00827D48">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827D48" w:rsidRPr="007E0B31" w14:paraId="4A337598" w14:textId="77777777" w:rsidTr="747BA05C">
        <w:trPr>
          <w:cantSplit/>
        </w:trPr>
        <w:tc>
          <w:tcPr>
            <w:tcW w:w="2884" w:type="dxa"/>
          </w:tcPr>
          <w:p w14:paraId="39FDCA0F" w14:textId="51FF5C89" w:rsidR="00827D48" w:rsidRPr="007E0B31" w:rsidRDefault="00827D48" w:rsidP="00827D48">
            <w:pPr>
              <w:pStyle w:val="Arial11Bold"/>
              <w:rPr>
                <w:rFonts w:cs="Arial"/>
              </w:rPr>
            </w:pPr>
            <w:r>
              <w:rPr>
                <w:rFonts w:cs="Arial"/>
              </w:rPr>
              <w:t>TERRE</w:t>
            </w:r>
          </w:p>
        </w:tc>
        <w:tc>
          <w:tcPr>
            <w:tcW w:w="6634" w:type="dxa"/>
          </w:tcPr>
          <w:p w14:paraId="583D7EB9" w14:textId="2F95AC51" w:rsidR="00827D48" w:rsidRPr="007E0B31" w:rsidRDefault="00827D48" w:rsidP="00827D48">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827D48" w:rsidRPr="007E0B31" w14:paraId="5926AD32" w14:textId="77777777" w:rsidTr="747BA05C">
        <w:trPr>
          <w:cantSplit/>
        </w:trPr>
        <w:tc>
          <w:tcPr>
            <w:tcW w:w="2884" w:type="dxa"/>
          </w:tcPr>
          <w:p w14:paraId="567E2BEF" w14:textId="695F4B81" w:rsidR="00827D48" w:rsidRDefault="00827D48" w:rsidP="00827D48">
            <w:pPr>
              <w:pStyle w:val="Arial11Bold"/>
              <w:rPr>
                <w:rFonts w:cs="Arial"/>
              </w:rPr>
            </w:pPr>
            <w:r w:rsidRPr="0081264E">
              <w:rPr>
                <w:rFonts w:cs="Arial"/>
              </w:rPr>
              <w:t>TERRE Activation Period</w:t>
            </w:r>
          </w:p>
        </w:tc>
        <w:tc>
          <w:tcPr>
            <w:tcW w:w="6634" w:type="dxa"/>
          </w:tcPr>
          <w:p w14:paraId="41684B89" w14:textId="1905B62B" w:rsidR="00827D48" w:rsidRPr="0081264E" w:rsidRDefault="00827D48" w:rsidP="00827D48">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827D48" w:rsidRPr="007E0B31" w14:paraId="49B52FEC" w14:textId="77777777" w:rsidTr="747BA05C">
        <w:trPr>
          <w:cantSplit/>
        </w:trPr>
        <w:tc>
          <w:tcPr>
            <w:tcW w:w="2884" w:type="dxa"/>
          </w:tcPr>
          <w:p w14:paraId="1FED211F" w14:textId="533B6423" w:rsidR="00827D48" w:rsidRPr="0081264E" w:rsidRDefault="00827D48" w:rsidP="00827D48">
            <w:pPr>
              <w:pStyle w:val="Arial11Bold"/>
              <w:rPr>
                <w:rFonts w:cs="Arial"/>
              </w:rPr>
            </w:pPr>
            <w:r w:rsidRPr="0081264E">
              <w:rPr>
                <w:rFonts w:cs="Arial"/>
              </w:rPr>
              <w:t>TERRE Auction Period</w:t>
            </w:r>
          </w:p>
        </w:tc>
        <w:tc>
          <w:tcPr>
            <w:tcW w:w="6634" w:type="dxa"/>
          </w:tcPr>
          <w:p w14:paraId="671C74AE" w14:textId="7274A881" w:rsidR="00827D48" w:rsidRPr="0081264E" w:rsidRDefault="00827D48" w:rsidP="00827D48">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827D48" w:rsidRPr="007E0B31" w14:paraId="65701A2F" w14:textId="77777777" w:rsidTr="747BA05C">
        <w:trPr>
          <w:cantSplit/>
        </w:trPr>
        <w:tc>
          <w:tcPr>
            <w:tcW w:w="2884" w:type="dxa"/>
          </w:tcPr>
          <w:p w14:paraId="7DA4E9BF" w14:textId="53EC5DBC" w:rsidR="00827D48" w:rsidRPr="0081264E" w:rsidRDefault="00827D48" w:rsidP="00827D48">
            <w:pPr>
              <w:pStyle w:val="Arial11Bold"/>
              <w:rPr>
                <w:rFonts w:cs="Arial"/>
              </w:rPr>
            </w:pPr>
            <w:r w:rsidRPr="0081264E">
              <w:rPr>
                <w:rFonts w:cs="Arial"/>
              </w:rPr>
              <w:t>TERRE Bid</w:t>
            </w:r>
          </w:p>
        </w:tc>
        <w:tc>
          <w:tcPr>
            <w:tcW w:w="6634" w:type="dxa"/>
          </w:tcPr>
          <w:p w14:paraId="3AA84BC8" w14:textId="59D282F8" w:rsidR="00827D48" w:rsidRPr="0081264E" w:rsidRDefault="00827D48" w:rsidP="00827D48">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827D48" w:rsidRPr="007E0B31" w14:paraId="55062C4A" w14:textId="77777777" w:rsidTr="747BA05C">
        <w:trPr>
          <w:cantSplit/>
        </w:trPr>
        <w:tc>
          <w:tcPr>
            <w:tcW w:w="2884" w:type="dxa"/>
          </w:tcPr>
          <w:p w14:paraId="0E3BA98F" w14:textId="3DE6A8A3" w:rsidR="00827D48" w:rsidRPr="0081264E" w:rsidRDefault="00827D48" w:rsidP="00827D48">
            <w:pPr>
              <w:pStyle w:val="Arial11Bold"/>
              <w:rPr>
                <w:rFonts w:cs="Arial"/>
              </w:rPr>
            </w:pPr>
            <w:r>
              <w:rPr>
                <w:rFonts w:cs="Arial"/>
              </w:rPr>
              <w:t>TERRE Central Platform</w:t>
            </w:r>
          </w:p>
        </w:tc>
        <w:tc>
          <w:tcPr>
            <w:tcW w:w="6634" w:type="dxa"/>
          </w:tcPr>
          <w:p w14:paraId="21E47917" w14:textId="46FA1734" w:rsidR="00827D48" w:rsidRPr="0081264E" w:rsidRDefault="00827D48" w:rsidP="00827D48">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827D48" w:rsidRPr="0079139F" w14:paraId="275B43EB" w14:textId="77777777" w:rsidTr="747BA05C">
        <w:trPr>
          <w:cantSplit/>
        </w:trPr>
        <w:tc>
          <w:tcPr>
            <w:tcW w:w="2884" w:type="dxa"/>
          </w:tcPr>
          <w:p w14:paraId="2CEC27FA" w14:textId="6D73E446" w:rsidR="00827D48" w:rsidRPr="0079139F" w:rsidRDefault="00827D48" w:rsidP="00827D48">
            <w:pPr>
              <w:pStyle w:val="Arial11Bold"/>
              <w:rPr>
                <w:rFonts w:cs="Arial"/>
              </w:rPr>
            </w:pPr>
            <w:r w:rsidRPr="0079139F">
              <w:rPr>
                <w:rFonts w:cs="Arial"/>
              </w:rPr>
              <w:t>TERRE Data Validation and Consistency Rules</w:t>
            </w:r>
          </w:p>
        </w:tc>
        <w:tc>
          <w:tcPr>
            <w:tcW w:w="6634" w:type="dxa"/>
          </w:tcPr>
          <w:p w14:paraId="7AC65FEF" w14:textId="12093011" w:rsidR="00827D48" w:rsidRDefault="00827D48" w:rsidP="00827D48">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827D48" w:rsidRPr="007E0B31" w14:paraId="377F57A2" w14:textId="77777777" w:rsidTr="747BA05C">
        <w:trPr>
          <w:cantSplit/>
        </w:trPr>
        <w:tc>
          <w:tcPr>
            <w:tcW w:w="2884" w:type="dxa"/>
          </w:tcPr>
          <w:p w14:paraId="150333DE" w14:textId="33A1157A" w:rsidR="00827D48" w:rsidRDefault="00827D48" w:rsidP="00827D48">
            <w:pPr>
              <w:pStyle w:val="Arial11Bold"/>
              <w:jc w:val="both"/>
              <w:rPr>
                <w:rFonts w:cs="Arial"/>
              </w:rPr>
            </w:pPr>
            <w:r w:rsidRPr="0081264E">
              <w:rPr>
                <w:rFonts w:cs="Arial"/>
              </w:rPr>
              <w:t>TERRE Gate Closure</w:t>
            </w:r>
          </w:p>
        </w:tc>
        <w:tc>
          <w:tcPr>
            <w:tcW w:w="6634" w:type="dxa"/>
          </w:tcPr>
          <w:p w14:paraId="36E98425" w14:textId="7BF742E0" w:rsidR="00827D48" w:rsidRPr="0081264E" w:rsidRDefault="00827D48" w:rsidP="00827D48">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827D48" w:rsidRPr="007E0B31" w14:paraId="162A65B2" w14:textId="77777777" w:rsidTr="747BA05C">
        <w:trPr>
          <w:cantSplit/>
        </w:trPr>
        <w:tc>
          <w:tcPr>
            <w:tcW w:w="2884" w:type="dxa"/>
          </w:tcPr>
          <w:p w14:paraId="1E8AEB6A" w14:textId="77777777" w:rsidR="00827D48" w:rsidRDefault="00827D48" w:rsidP="00827D48">
            <w:pPr>
              <w:pStyle w:val="Arial11Bold"/>
              <w:jc w:val="both"/>
              <w:rPr>
                <w:rFonts w:cs="Arial"/>
              </w:rPr>
            </w:pPr>
            <w:r>
              <w:rPr>
                <w:rFonts w:cs="Arial"/>
              </w:rPr>
              <w:t>TERRE Instruction</w:t>
            </w:r>
          </w:p>
          <w:p w14:paraId="6C90D26B" w14:textId="1F6FC951" w:rsidR="00827D48" w:rsidRPr="0081264E" w:rsidRDefault="00827D48" w:rsidP="00827D48">
            <w:pPr>
              <w:pStyle w:val="Arial11Bold"/>
              <w:jc w:val="both"/>
              <w:rPr>
                <w:rFonts w:cs="Arial"/>
              </w:rPr>
            </w:pPr>
            <w:r w:rsidRPr="0081264E">
              <w:rPr>
                <w:rFonts w:cs="Arial"/>
              </w:rPr>
              <w:t>Guide</w:t>
            </w:r>
          </w:p>
        </w:tc>
        <w:tc>
          <w:tcPr>
            <w:tcW w:w="6634" w:type="dxa"/>
          </w:tcPr>
          <w:p w14:paraId="0AE534E2" w14:textId="203C4D64" w:rsidR="00827D48" w:rsidRDefault="00827D48" w:rsidP="00827D48">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827D48" w:rsidRPr="007E0B31" w14:paraId="3B8258A7" w14:textId="77777777" w:rsidTr="747BA05C">
        <w:trPr>
          <w:cantSplit/>
        </w:trPr>
        <w:tc>
          <w:tcPr>
            <w:tcW w:w="2884" w:type="dxa"/>
          </w:tcPr>
          <w:p w14:paraId="0D19D080" w14:textId="77777777" w:rsidR="00827D48" w:rsidRPr="007E0B31" w:rsidRDefault="00827D48" w:rsidP="00827D48">
            <w:pPr>
              <w:pStyle w:val="Arial11Bold"/>
              <w:rPr>
                <w:rFonts w:cs="Arial"/>
              </w:rPr>
            </w:pPr>
            <w:r w:rsidRPr="007E0B31">
              <w:rPr>
                <w:rFonts w:cs="Arial"/>
              </w:rPr>
              <w:t>Test Co-ordinator</w:t>
            </w:r>
          </w:p>
        </w:tc>
        <w:tc>
          <w:tcPr>
            <w:tcW w:w="6634" w:type="dxa"/>
          </w:tcPr>
          <w:p w14:paraId="326082B0" w14:textId="77777777" w:rsidR="00827D48" w:rsidRPr="007E0B31" w:rsidRDefault="00827D48" w:rsidP="00827D48">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827D48" w:rsidRPr="007E0B31" w14:paraId="01488D17" w14:textId="77777777" w:rsidTr="747BA05C">
        <w:trPr>
          <w:cantSplit/>
        </w:trPr>
        <w:tc>
          <w:tcPr>
            <w:tcW w:w="2884" w:type="dxa"/>
          </w:tcPr>
          <w:p w14:paraId="128FD9C9" w14:textId="77777777" w:rsidR="00827D48" w:rsidRPr="007E0B31" w:rsidRDefault="00827D48" w:rsidP="00827D48">
            <w:pPr>
              <w:pStyle w:val="Arial11Bold"/>
              <w:rPr>
                <w:rFonts w:cs="Arial"/>
              </w:rPr>
            </w:pPr>
            <w:r w:rsidRPr="007E0B31">
              <w:rPr>
                <w:rFonts w:cs="Arial"/>
              </w:rPr>
              <w:t>Test Panel</w:t>
            </w:r>
          </w:p>
        </w:tc>
        <w:tc>
          <w:tcPr>
            <w:tcW w:w="6634" w:type="dxa"/>
          </w:tcPr>
          <w:p w14:paraId="33A2A2B3" w14:textId="77777777" w:rsidR="00827D48" w:rsidRPr="007E0B31" w:rsidRDefault="00827D48" w:rsidP="00827D48">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827D48" w:rsidRPr="007E0B31" w14:paraId="28AD5A3B" w14:textId="77777777" w:rsidTr="747BA05C">
        <w:trPr>
          <w:cantSplit/>
        </w:trPr>
        <w:tc>
          <w:tcPr>
            <w:tcW w:w="2884" w:type="dxa"/>
          </w:tcPr>
          <w:p w14:paraId="57595996" w14:textId="77777777" w:rsidR="00827D48" w:rsidRPr="007E0B31" w:rsidRDefault="00827D48" w:rsidP="00827D48">
            <w:pPr>
              <w:pStyle w:val="Arial11Bold"/>
              <w:rPr>
                <w:rFonts w:cs="Arial"/>
              </w:rPr>
            </w:pPr>
            <w:r w:rsidRPr="007E0B31">
              <w:rPr>
                <w:rFonts w:cs="Arial"/>
              </w:rPr>
              <w:t>Test Programme</w:t>
            </w:r>
          </w:p>
        </w:tc>
        <w:tc>
          <w:tcPr>
            <w:tcW w:w="6634" w:type="dxa"/>
          </w:tcPr>
          <w:p w14:paraId="19CEAC1B" w14:textId="77C128C1" w:rsidR="00827D48" w:rsidRPr="007E0B31" w:rsidRDefault="00827D48" w:rsidP="00827D48">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827D48" w:rsidRPr="007E0B31" w14:paraId="1328CFC6" w14:textId="77777777" w:rsidTr="747BA05C">
        <w:trPr>
          <w:cantSplit/>
        </w:trPr>
        <w:tc>
          <w:tcPr>
            <w:tcW w:w="2884" w:type="dxa"/>
          </w:tcPr>
          <w:p w14:paraId="1D6B5BC8" w14:textId="77777777" w:rsidR="00827D48" w:rsidRPr="007E0B31" w:rsidRDefault="00827D48" w:rsidP="00827D48">
            <w:pPr>
              <w:pStyle w:val="Arial11Bold"/>
              <w:rPr>
                <w:rFonts w:cs="Arial"/>
              </w:rPr>
            </w:pPr>
            <w:r w:rsidRPr="007E0B31">
              <w:rPr>
                <w:rFonts w:cs="Arial"/>
              </w:rPr>
              <w:t>Test Proposer</w:t>
            </w:r>
          </w:p>
        </w:tc>
        <w:tc>
          <w:tcPr>
            <w:tcW w:w="6634" w:type="dxa"/>
          </w:tcPr>
          <w:p w14:paraId="3AACD309" w14:textId="77777777" w:rsidR="00827D48" w:rsidRPr="007E0B31" w:rsidRDefault="00827D48" w:rsidP="00827D48">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827D48" w:rsidRPr="007E0B31" w14:paraId="316C92C8" w14:textId="77777777" w:rsidTr="747BA05C">
        <w:trPr>
          <w:cantSplit/>
        </w:trPr>
        <w:tc>
          <w:tcPr>
            <w:tcW w:w="2884" w:type="dxa"/>
          </w:tcPr>
          <w:p w14:paraId="06874C34" w14:textId="30838C72" w:rsidR="00827D48" w:rsidRPr="004C03CD" w:rsidRDefault="00827D48" w:rsidP="00827D48">
            <w:pPr>
              <w:pStyle w:val="Arial11Bold"/>
              <w:rPr>
                <w:rFonts w:cs="Arial"/>
              </w:rPr>
            </w:pPr>
            <w:r w:rsidRPr="002510FF">
              <w:rPr>
                <w:rFonts w:cs="Arial"/>
              </w:rPr>
              <w:lastRenderedPageBreak/>
              <w:t>Test Signal</w:t>
            </w:r>
          </w:p>
        </w:tc>
        <w:tc>
          <w:tcPr>
            <w:tcW w:w="6634" w:type="dxa"/>
          </w:tcPr>
          <w:p w14:paraId="0F830BE9" w14:textId="5C14D1D7" w:rsidR="00827D48" w:rsidRPr="004C03CD" w:rsidRDefault="00827D48" w:rsidP="00827D48">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827D48" w:rsidRPr="007E0B31" w14:paraId="1191920B" w14:textId="77777777" w:rsidTr="747BA05C">
        <w:trPr>
          <w:cantSplit/>
        </w:trPr>
        <w:tc>
          <w:tcPr>
            <w:tcW w:w="2884" w:type="dxa"/>
          </w:tcPr>
          <w:p w14:paraId="1A32535D" w14:textId="3657B7C0" w:rsidR="00827D48" w:rsidRPr="007E0B31" w:rsidRDefault="00827D48" w:rsidP="00827D48">
            <w:pPr>
              <w:pStyle w:val="Arial11Bold"/>
              <w:rPr>
                <w:rFonts w:cs="Arial"/>
              </w:rPr>
            </w:pPr>
            <w:r>
              <w:rPr>
                <w:rFonts w:cs="Arial"/>
              </w:rPr>
              <w:t>The Company</w:t>
            </w:r>
          </w:p>
        </w:tc>
        <w:tc>
          <w:tcPr>
            <w:tcW w:w="6634" w:type="dxa"/>
          </w:tcPr>
          <w:p w14:paraId="17B4E3BD" w14:textId="6C60723C" w:rsidR="00827D48" w:rsidRPr="007E0B31" w:rsidRDefault="00827D48" w:rsidP="00827D48">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827D48" w:rsidRPr="007E0B31" w14:paraId="100BAB28" w14:textId="77777777" w:rsidTr="747BA05C">
        <w:trPr>
          <w:cantSplit/>
        </w:trPr>
        <w:tc>
          <w:tcPr>
            <w:tcW w:w="2884" w:type="dxa"/>
          </w:tcPr>
          <w:p w14:paraId="4F575092" w14:textId="1BAAF1FB" w:rsidR="00827D48" w:rsidRPr="007E0B31" w:rsidRDefault="00827D48" w:rsidP="00827D48">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827D48" w:rsidRPr="007E0B31" w:rsidRDefault="00827D48" w:rsidP="00827D48">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827D48" w:rsidRPr="007E0B31" w14:paraId="07C21332" w14:textId="77777777" w:rsidTr="747BA05C">
        <w:trPr>
          <w:cantSplit/>
        </w:trPr>
        <w:tc>
          <w:tcPr>
            <w:tcW w:w="2884" w:type="dxa"/>
          </w:tcPr>
          <w:p w14:paraId="46DE90D6" w14:textId="315D2376" w:rsidR="00827D48" w:rsidRPr="007E0B31" w:rsidRDefault="00827D48" w:rsidP="00827D48">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827D48" w:rsidRPr="007E0B31" w:rsidRDefault="00827D48" w:rsidP="00827D48">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827D48" w:rsidRPr="007E0B31" w14:paraId="6E50222A" w14:textId="77777777" w:rsidTr="747BA05C">
        <w:trPr>
          <w:cantSplit/>
        </w:trPr>
        <w:tc>
          <w:tcPr>
            <w:tcW w:w="2884" w:type="dxa"/>
          </w:tcPr>
          <w:p w14:paraId="1FB787B1" w14:textId="77777777" w:rsidR="00827D48" w:rsidRPr="007E0B31" w:rsidRDefault="00827D48" w:rsidP="00827D48">
            <w:pPr>
              <w:pStyle w:val="Arial11Bold"/>
              <w:rPr>
                <w:rFonts w:cs="Arial"/>
              </w:rPr>
            </w:pPr>
            <w:r w:rsidRPr="007E0B31">
              <w:rPr>
                <w:rFonts w:cs="Arial"/>
              </w:rPr>
              <w:t>Total Shutdown</w:t>
            </w:r>
          </w:p>
        </w:tc>
        <w:tc>
          <w:tcPr>
            <w:tcW w:w="6634" w:type="dxa"/>
          </w:tcPr>
          <w:p w14:paraId="5EDD63F2" w14:textId="484570DE" w:rsidR="00827D48" w:rsidRPr="007E0B31" w:rsidRDefault="00827D48" w:rsidP="00827D48">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827D48" w:rsidRPr="007E0B31" w14:paraId="03665F8A" w14:textId="77777777" w:rsidTr="747BA05C">
        <w:trPr>
          <w:cantSplit/>
        </w:trPr>
        <w:tc>
          <w:tcPr>
            <w:tcW w:w="2884" w:type="dxa"/>
          </w:tcPr>
          <w:p w14:paraId="133B8AA4" w14:textId="77777777" w:rsidR="00827D48" w:rsidRPr="007E0B31" w:rsidRDefault="00827D48" w:rsidP="00827D48">
            <w:pPr>
              <w:pStyle w:val="Arial11Bold"/>
              <w:rPr>
                <w:rFonts w:cs="Arial"/>
              </w:rPr>
            </w:pPr>
            <w:r w:rsidRPr="007E0B31">
              <w:rPr>
                <w:rFonts w:cs="Arial"/>
              </w:rPr>
              <w:t>Total System</w:t>
            </w:r>
          </w:p>
        </w:tc>
        <w:tc>
          <w:tcPr>
            <w:tcW w:w="6634" w:type="dxa"/>
          </w:tcPr>
          <w:p w14:paraId="6E425FE9" w14:textId="77777777" w:rsidR="00827D48" w:rsidRPr="007E0B31" w:rsidRDefault="00827D48" w:rsidP="00827D48">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827D48" w:rsidRPr="007E0B31" w14:paraId="2CEA121D" w14:textId="77777777" w:rsidTr="747BA05C">
        <w:trPr>
          <w:cantSplit/>
        </w:trPr>
        <w:tc>
          <w:tcPr>
            <w:tcW w:w="2884" w:type="dxa"/>
          </w:tcPr>
          <w:p w14:paraId="096BE835" w14:textId="77777777" w:rsidR="00827D48" w:rsidRPr="007E0B31" w:rsidRDefault="00827D48" w:rsidP="00827D48">
            <w:pPr>
              <w:pStyle w:val="Arial11Bold"/>
              <w:rPr>
                <w:rFonts w:cs="Arial"/>
              </w:rPr>
            </w:pPr>
            <w:r w:rsidRPr="007E0B31">
              <w:rPr>
                <w:rFonts w:cs="Arial"/>
              </w:rPr>
              <w:t>Trading Point</w:t>
            </w:r>
          </w:p>
        </w:tc>
        <w:tc>
          <w:tcPr>
            <w:tcW w:w="6634" w:type="dxa"/>
          </w:tcPr>
          <w:p w14:paraId="0BB80024" w14:textId="6807865F" w:rsidR="00827D48" w:rsidRPr="007E0B31" w:rsidRDefault="00827D48" w:rsidP="00827D48">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827D48" w:rsidRPr="007E0B31" w14:paraId="6355B4EF" w14:textId="77777777" w:rsidTr="747BA05C">
        <w:trPr>
          <w:cantSplit/>
        </w:trPr>
        <w:tc>
          <w:tcPr>
            <w:tcW w:w="2884" w:type="dxa"/>
          </w:tcPr>
          <w:p w14:paraId="2AC59C62" w14:textId="77777777" w:rsidR="00827D48" w:rsidRPr="007E0B31" w:rsidRDefault="00827D48" w:rsidP="00827D48">
            <w:pPr>
              <w:pStyle w:val="Arial11Bold"/>
              <w:rPr>
                <w:rFonts w:cs="Arial"/>
              </w:rPr>
            </w:pPr>
            <w:r w:rsidRPr="007E0B31">
              <w:rPr>
                <w:rFonts w:cs="Arial"/>
              </w:rPr>
              <w:t>Transfer Date</w:t>
            </w:r>
          </w:p>
        </w:tc>
        <w:tc>
          <w:tcPr>
            <w:tcW w:w="6634" w:type="dxa"/>
          </w:tcPr>
          <w:p w14:paraId="7A0D17C4" w14:textId="77777777" w:rsidR="00827D48" w:rsidRPr="007E0B31" w:rsidRDefault="00827D48" w:rsidP="00827D48">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827D48" w:rsidRPr="007E0B31" w14:paraId="2FFD149D" w14:textId="77777777" w:rsidTr="747BA05C">
        <w:trPr>
          <w:cantSplit/>
        </w:trPr>
        <w:tc>
          <w:tcPr>
            <w:tcW w:w="2884" w:type="dxa"/>
          </w:tcPr>
          <w:p w14:paraId="6A0B230B" w14:textId="77777777" w:rsidR="00827D48" w:rsidRPr="007E0B31" w:rsidRDefault="00827D48" w:rsidP="00827D48">
            <w:pPr>
              <w:pStyle w:val="Arial11Bold"/>
              <w:rPr>
                <w:rFonts w:cs="Arial"/>
              </w:rPr>
            </w:pPr>
            <w:r w:rsidRPr="007E0B31">
              <w:rPr>
                <w:rFonts w:cs="Arial"/>
              </w:rPr>
              <w:t>Transmission</w:t>
            </w:r>
          </w:p>
        </w:tc>
        <w:tc>
          <w:tcPr>
            <w:tcW w:w="6634" w:type="dxa"/>
          </w:tcPr>
          <w:p w14:paraId="484C3E41" w14:textId="77777777" w:rsidR="00827D48" w:rsidRPr="007E0B31" w:rsidRDefault="00827D48" w:rsidP="00827D48">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827D48" w:rsidRPr="007E0B31" w14:paraId="369076F1" w14:textId="77777777" w:rsidTr="747BA05C">
        <w:trPr>
          <w:cantSplit/>
        </w:trPr>
        <w:tc>
          <w:tcPr>
            <w:tcW w:w="2884" w:type="dxa"/>
          </w:tcPr>
          <w:p w14:paraId="1B0C8C13" w14:textId="77777777" w:rsidR="00827D48" w:rsidRPr="007E0B31" w:rsidRDefault="00827D48" w:rsidP="00827D48">
            <w:pPr>
              <w:pStyle w:val="Arial11Bold"/>
              <w:rPr>
                <w:rFonts w:cs="Arial"/>
              </w:rPr>
            </w:pPr>
            <w:r w:rsidRPr="007E0B31">
              <w:rPr>
                <w:rFonts w:cs="Arial"/>
                <w:lang w:val="en-US"/>
              </w:rPr>
              <w:t>Transmission Area</w:t>
            </w:r>
          </w:p>
        </w:tc>
        <w:tc>
          <w:tcPr>
            <w:tcW w:w="6634" w:type="dxa"/>
          </w:tcPr>
          <w:p w14:paraId="4B6681DA"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827D48" w:rsidRPr="007E0B31" w14:paraId="052C965A" w14:textId="77777777" w:rsidTr="747BA05C">
        <w:trPr>
          <w:cantSplit/>
        </w:trPr>
        <w:tc>
          <w:tcPr>
            <w:tcW w:w="2884" w:type="dxa"/>
          </w:tcPr>
          <w:p w14:paraId="5F2FC0DC" w14:textId="77777777" w:rsidR="00827D48" w:rsidRPr="007E0B31" w:rsidRDefault="00827D48" w:rsidP="00827D48">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827D48" w:rsidRPr="007E0B31" w:rsidRDefault="00827D48" w:rsidP="00827D48">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827D48" w:rsidRPr="007E0B31" w14:paraId="0DDE5639" w14:textId="77777777" w:rsidTr="747BA05C">
        <w:trPr>
          <w:cantSplit/>
        </w:trPr>
        <w:tc>
          <w:tcPr>
            <w:tcW w:w="2884" w:type="dxa"/>
          </w:tcPr>
          <w:p w14:paraId="1A90AEFF" w14:textId="77777777" w:rsidR="00827D48" w:rsidRPr="007E0B31" w:rsidRDefault="00827D48" w:rsidP="00827D48">
            <w:pPr>
              <w:pStyle w:val="Arial11Bold"/>
              <w:rPr>
                <w:rFonts w:cs="Arial"/>
              </w:rPr>
            </w:pPr>
            <w:r w:rsidRPr="007E0B31">
              <w:rPr>
                <w:rFonts w:cs="Arial"/>
              </w:rPr>
              <w:t>Transmission DC Converter</w:t>
            </w:r>
          </w:p>
        </w:tc>
        <w:tc>
          <w:tcPr>
            <w:tcW w:w="6634" w:type="dxa"/>
          </w:tcPr>
          <w:p w14:paraId="3B963E3C" w14:textId="77777777" w:rsidR="00827D48" w:rsidRPr="007E0B31" w:rsidRDefault="00827D48" w:rsidP="00827D48">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827D48" w:rsidRPr="007E0B31" w14:paraId="5F8263B5" w14:textId="77777777" w:rsidTr="747BA05C">
        <w:trPr>
          <w:cantSplit/>
        </w:trPr>
        <w:tc>
          <w:tcPr>
            <w:tcW w:w="2884" w:type="dxa"/>
          </w:tcPr>
          <w:p w14:paraId="259E74B1" w14:textId="77777777" w:rsidR="00827D48" w:rsidRPr="007E0B31" w:rsidRDefault="00827D48" w:rsidP="00827D48">
            <w:pPr>
              <w:pStyle w:val="Arial11Bold"/>
              <w:rPr>
                <w:rFonts w:cs="Arial"/>
              </w:rPr>
            </w:pPr>
            <w:r w:rsidRPr="007E0B31">
              <w:rPr>
                <w:rFonts w:cs="Arial"/>
              </w:rPr>
              <w:t>Transmission Entry Capacity</w:t>
            </w:r>
          </w:p>
        </w:tc>
        <w:tc>
          <w:tcPr>
            <w:tcW w:w="6634" w:type="dxa"/>
          </w:tcPr>
          <w:p w14:paraId="4AEF75AE" w14:textId="77777777" w:rsidR="00827D48" w:rsidRPr="007E0B31" w:rsidRDefault="00827D48" w:rsidP="00827D48">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7D48" w:rsidRPr="007E0B31" w14:paraId="01834965" w14:textId="77777777" w:rsidTr="747BA05C">
        <w:trPr>
          <w:cantSplit/>
        </w:trPr>
        <w:tc>
          <w:tcPr>
            <w:tcW w:w="2884" w:type="dxa"/>
          </w:tcPr>
          <w:p w14:paraId="28380C3E" w14:textId="77777777" w:rsidR="00827D48" w:rsidRPr="007E0B31" w:rsidRDefault="00827D48" w:rsidP="00827D48">
            <w:pPr>
              <w:pStyle w:val="Arial11Bold"/>
              <w:rPr>
                <w:rFonts w:cs="Arial"/>
              </w:rPr>
            </w:pPr>
            <w:r w:rsidRPr="007E0B31">
              <w:rPr>
                <w:rFonts w:cs="Arial"/>
              </w:rPr>
              <w:lastRenderedPageBreak/>
              <w:t>Transmission Interface Circuit</w:t>
            </w:r>
          </w:p>
        </w:tc>
        <w:tc>
          <w:tcPr>
            <w:tcW w:w="6634" w:type="dxa"/>
          </w:tcPr>
          <w:p w14:paraId="093A792C" w14:textId="73A7926F" w:rsidR="00827D48" w:rsidRPr="007E0B31" w:rsidRDefault="00827D48" w:rsidP="00827D48">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77777777" w:rsidR="00827D48" w:rsidRPr="007E0B31" w:rsidRDefault="00827D48" w:rsidP="00827D48">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827D48" w:rsidRPr="007E0B31" w14:paraId="14A60B97" w14:textId="77777777" w:rsidTr="747BA05C">
        <w:trPr>
          <w:cantSplit/>
        </w:trPr>
        <w:tc>
          <w:tcPr>
            <w:tcW w:w="2884" w:type="dxa"/>
          </w:tcPr>
          <w:p w14:paraId="24A351F4" w14:textId="77777777" w:rsidR="00827D48" w:rsidRPr="007E0B31" w:rsidRDefault="00827D48" w:rsidP="00827D48">
            <w:pPr>
              <w:pStyle w:val="Arial11Bold"/>
              <w:rPr>
                <w:rFonts w:cs="Arial"/>
              </w:rPr>
            </w:pPr>
            <w:r w:rsidRPr="007E0B31">
              <w:rPr>
                <w:rFonts w:cs="Arial"/>
              </w:rPr>
              <w:t>Transmission Interface Point</w:t>
            </w:r>
          </w:p>
        </w:tc>
        <w:tc>
          <w:tcPr>
            <w:tcW w:w="6634" w:type="dxa"/>
          </w:tcPr>
          <w:p w14:paraId="288BC234" w14:textId="0940EB1B" w:rsidR="00827D48" w:rsidRPr="007E0B31" w:rsidRDefault="00827D48" w:rsidP="00827D48">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827D48" w:rsidRPr="007E0B31" w14:paraId="12E4E169" w14:textId="77777777" w:rsidTr="747BA05C">
        <w:trPr>
          <w:cantSplit/>
        </w:trPr>
        <w:tc>
          <w:tcPr>
            <w:tcW w:w="2884" w:type="dxa"/>
          </w:tcPr>
          <w:p w14:paraId="41174EA6" w14:textId="77777777" w:rsidR="00827D48" w:rsidRPr="007E0B31" w:rsidRDefault="00827D48" w:rsidP="00827D48">
            <w:pPr>
              <w:pStyle w:val="Arial11Bold"/>
              <w:rPr>
                <w:rFonts w:cs="Arial"/>
              </w:rPr>
            </w:pPr>
            <w:r w:rsidRPr="007E0B31">
              <w:rPr>
                <w:rFonts w:cs="Arial"/>
              </w:rPr>
              <w:t>Transmission Interface Site</w:t>
            </w:r>
          </w:p>
        </w:tc>
        <w:tc>
          <w:tcPr>
            <w:tcW w:w="6634" w:type="dxa"/>
          </w:tcPr>
          <w:p w14:paraId="36310DA2" w14:textId="1A88231F" w:rsidR="00827D48" w:rsidRPr="007E0B31" w:rsidRDefault="00827D48" w:rsidP="00827D48">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827D48" w:rsidRPr="007E0B31" w14:paraId="0B4F08F2" w14:textId="77777777" w:rsidTr="747BA05C">
        <w:trPr>
          <w:cantSplit/>
        </w:trPr>
        <w:tc>
          <w:tcPr>
            <w:tcW w:w="2884" w:type="dxa"/>
          </w:tcPr>
          <w:p w14:paraId="71A83FA6" w14:textId="77777777" w:rsidR="00827D48" w:rsidRPr="007E0B31" w:rsidRDefault="00827D48" w:rsidP="00827D48">
            <w:pPr>
              <w:pStyle w:val="Arial11Bold"/>
              <w:rPr>
                <w:rFonts w:cs="Arial"/>
              </w:rPr>
            </w:pPr>
            <w:r w:rsidRPr="007E0B31">
              <w:rPr>
                <w:rFonts w:cs="Arial"/>
              </w:rPr>
              <w:t>Transmission Licence</w:t>
            </w:r>
          </w:p>
        </w:tc>
        <w:tc>
          <w:tcPr>
            <w:tcW w:w="6634" w:type="dxa"/>
          </w:tcPr>
          <w:p w14:paraId="5E9EC095" w14:textId="77777777" w:rsidR="00827D48" w:rsidRPr="007E0B31" w:rsidRDefault="00827D48" w:rsidP="00827D48">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827D48" w:rsidRPr="007E0B31" w14:paraId="1F5A6A84" w14:textId="77777777" w:rsidTr="747BA05C">
        <w:trPr>
          <w:cantSplit/>
        </w:trPr>
        <w:tc>
          <w:tcPr>
            <w:tcW w:w="2884" w:type="dxa"/>
          </w:tcPr>
          <w:p w14:paraId="7216E635" w14:textId="77777777" w:rsidR="00827D48" w:rsidRPr="007E0B31" w:rsidRDefault="00827D48" w:rsidP="00827D48">
            <w:pPr>
              <w:pStyle w:val="Arial11Bold"/>
              <w:rPr>
                <w:rFonts w:cs="Arial"/>
              </w:rPr>
            </w:pPr>
            <w:r w:rsidRPr="007E0B31">
              <w:rPr>
                <w:rFonts w:cs="Arial"/>
              </w:rPr>
              <w:t>Transmission Licensee</w:t>
            </w:r>
          </w:p>
        </w:tc>
        <w:tc>
          <w:tcPr>
            <w:tcW w:w="6634" w:type="dxa"/>
          </w:tcPr>
          <w:p w14:paraId="738A653A" w14:textId="745338B5" w:rsidR="00827D48" w:rsidRPr="007E0B31" w:rsidRDefault="00827D48" w:rsidP="00827D48">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827D48" w:rsidRPr="007E0B31" w14:paraId="6ED18EA3" w14:textId="77777777" w:rsidTr="747BA05C">
        <w:trPr>
          <w:cantSplit/>
        </w:trPr>
        <w:tc>
          <w:tcPr>
            <w:tcW w:w="2884" w:type="dxa"/>
          </w:tcPr>
          <w:p w14:paraId="6AB51AF3" w14:textId="77777777" w:rsidR="00827D48" w:rsidRPr="007E0B31" w:rsidRDefault="00827D48" w:rsidP="00827D48">
            <w:pPr>
              <w:pStyle w:val="Arial11Bold"/>
              <w:rPr>
                <w:rFonts w:cs="Arial"/>
              </w:rPr>
            </w:pPr>
            <w:r w:rsidRPr="007E0B31">
              <w:rPr>
                <w:rFonts w:cs="Arial"/>
              </w:rPr>
              <w:t>Transmission Site</w:t>
            </w:r>
          </w:p>
        </w:tc>
        <w:tc>
          <w:tcPr>
            <w:tcW w:w="6634" w:type="dxa"/>
          </w:tcPr>
          <w:p w14:paraId="307AB72A" w14:textId="46F51AFD" w:rsidR="00827D48" w:rsidRPr="007E0B31" w:rsidRDefault="00827D48" w:rsidP="00827D48">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827D48" w:rsidRPr="007E0B31" w14:paraId="6581C4CA" w14:textId="77777777" w:rsidTr="747BA05C">
        <w:trPr>
          <w:cantSplit/>
        </w:trPr>
        <w:tc>
          <w:tcPr>
            <w:tcW w:w="2884" w:type="dxa"/>
          </w:tcPr>
          <w:p w14:paraId="7859EEE2" w14:textId="77777777" w:rsidR="00827D48" w:rsidRPr="007E0B31" w:rsidRDefault="00827D48" w:rsidP="00827D48">
            <w:pPr>
              <w:pStyle w:val="Arial11Bold"/>
              <w:rPr>
                <w:rFonts w:cs="Arial"/>
              </w:rPr>
            </w:pPr>
            <w:r w:rsidRPr="007E0B31">
              <w:rPr>
                <w:rFonts w:cs="Arial"/>
              </w:rPr>
              <w:t>Transmission System</w:t>
            </w:r>
          </w:p>
        </w:tc>
        <w:tc>
          <w:tcPr>
            <w:tcW w:w="6634" w:type="dxa"/>
          </w:tcPr>
          <w:p w14:paraId="2D2E550E" w14:textId="77777777" w:rsidR="00827D48" w:rsidRPr="007E0B31" w:rsidRDefault="00827D48" w:rsidP="00827D48">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827D48" w:rsidRPr="007E0B31" w14:paraId="6D673E45" w14:textId="77777777" w:rsidTr="747BA05C">
        <w:trPr>
          <w:cantSplit/>
        </w:trPr>
        <w:tc>
          <w:tcPr>
            <w:tcW w:w="2884" w:type="dxa"/>
          </w:tcPr>
          <w:p w14:paraId="3E6756E5" w14:textId="77777777" w:rsidR="00827D48" w:rsidRPr="007E0B31" w:rsidRDefault="00827D48" w:rsidP="00827D48">
            <w:pPr>
              <w:pStyle w:val="Arial11Bold"/>
              <w:rPr>
                <w:rFonts w:cs="Arial"/>
              </w:rPr>
            </w:pPr>
            <w:r w:rsidRPr="007E0B31">
              <w:rPr>
                <w:rFonts w:cs="Arial"/>
              </w:rPr>
              <w:t>Turbine Time Constant</w:t>
            </w:r>
          </w:p>
        </w:tc>
        <w:tc>
          <w:tcPr>
            <w:tcW w:w="6634" w:type="dxa"/>
          </w:tcPr>
          <w:p w14:paraId="1D7D5D0B" w14:textId="77777777" w:rsidR="00827D48" w:rsidRPr="007E0B31" w:rsidRDefault="00827D48" w:rsidP="00827D48">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827D48" w:rsidRPr="007E0B31" w14:paraId="69758B0F" w14:textId="77777777" w:rsidTr="747BA05C">
        <w:trPr>
          <w:cantSplit/>
        </w:trPr>
        <w:tc>
          <w:tcPr>
            <w:tcW w:w="2884" w:type="dxa"/>
          </w:tcPr>
          <w:p w14:paraId="2CCCBDA7" w14:textId="77777777" w:rsidR="00827D48" w:rsidRPr="007E0B31" w:rsidRDefault="00827D48" w:rsidP="00827D48">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827D48" w:rsidRPr="007E0B31" w:rsidRDefault="00827D48" w:rsidP="00827D48">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827D48" w:rsidRPr="007E0B31" w14:paraId="617806BC" w14:textId="77777777" w:rsidTr="747BA05C">
        <w:trPr>
          <w:cantSplit/>
        </w:trPr>
        <w:tc>
          <w:tcPr>
            <w:tcW w:w="2884" w:type="dxa"/>
          </w:tcPr>
          <w:p w14:paraId="5D64AA45" w14:textId="77777777" w:rsidR="00827D48" w:rsidRPr="007E0B31" w:rsidRDefault="00827D48" w:rsidP="00827D48">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827D48" w:rsidRPr="007E0B31" w:rsidRDefault="00827D48" w:rsidP="00827D48">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827D48" w:rsidRPr="007E0B31" w14:paraId="4DC46CF3" w14:textId="77777777" w:rsidTr="747BA05C">
        <w:trPr>
          <w:cantSplit/>
        </w:trPr>
        <w:tc>
          <w:tcPr>
            <w:tcW w:w="2884" w:type="dxa"/>
          </w:tcPr>
          <w:p w14:paraId="54A735C9" w14:textId="77777777" w:rsidR="00827D48" w:rsidRPr="007E0B31" w:rsidRDefault="00827D48" w:rsidP="00827D48">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827D48" w:rsidRPr="007E0B31" w:rsidRDefault="00827D48" w:rsidP="00827D48">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827D48" w:rsidRPr="007E0B31" w14:paraId="04971D97" w14:textId="77777777" w:rsidTr="747BA05C">
        <w:trPr>
          <w:cantSplit/>
        </w:trPr>
        <w:tc>
          <w:tcPr>
            <w:tcW w:w="2884" w:type="dxa"/>
          </w:tcPr>
          <w:p w14:paraId="03947CC0" w14:textId="77777777" w:rsidR="00827D48" w:rsidRPr="007E0B31" w:rsidRDefault="00827D48" w:rsidP="00827D48">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827D48" w:rsidRPr="007E0B31" w:rsidRDefault="00827D48" w:rsidP="00827D48">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827D48" w:rsidRPr="007E0B31" w:rsidRDefault="00827D48" w:rsidP="00827D48">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827D48" w:rsidRPr="007E0B31" w:rsidRDefault="00827D48" w:rsidP="00827D48">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827D48" w:rsidRPr="007E0B31" w14:paraId="23E68C54" w14:textId="77777777" w:rsidTr="747BA05C">
        <w:trPr>
          <w:cantSplit/>
        </w:trPr>
        <w:tc>
          <w:tcPr>
            <w:tcW w:w="2884" w:type="dxa"/>
          </w:tcPr>
          <w:p w14:paraId="3456D5FD" w14:textId="77777777" w:rsidR="00827D48" w:rsidRPr="007E0B31" w:rsidRDefault="00827D48" w:rsidP="00827D48">
            <w:pPr>
              <w:pStyle w:val="Arial11Bold"/>
              <w:rPr>
                <w:rFonts w:cs="Arial"/>
              </w:rPr>
            </w:pPr>
            <w:r w:rsidRPr="007E0B31">
              <w:rPr>
                <w:rFonts w:cs="Arial"/>
              </w:rPr>
              <w:t>Unbalanced Load</w:t>
            </w:r>
          </w:p>
        </w:tc>
        <w:tc>
          <w:tcPr>
            <w:tcW w:w="6634" w:type="dxa"/>
          </w:tcPr>
          <w:p w14:paraId="025C243B" w14:textId="77777777" w:rsidR="00827D48" w:rsidRPr="007E0B31" w:rsidRDefault="00827D48" w:rsidP="00827D48">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827D48" w:rsidRPr="007E0B31" w14:paraId="6D642429" w14:textId="77777777" w:rsidTr="747BA05C">
        <w:trPr>
          <w:cantSplit/>
        </w:trPr>
        <w:tc>
          <w:tcPr>
            <w:tcW w:w="2884" w:type="dxa"/>
          </w:tcPr>
          <w:p w14:paraId="5EA24264" w14:textId="77777777" w:rsidR="00827D48" w:rsidRPr="007E0B31" w:rsidRDefault="00827D48" w:rsidP="00827D48">
            <w:pPr>
              <w:pStyle w:val="Arial11Bold"/>
              <w:rPr>
                <w:rFonts w:cs="Arial"/>
              </w:rPr>
            </w:pPr>
            <w:r w:rsidRPr="007E0B31">
              <w:rPr>
                <w:rFonts w:cs="Arial"/>
              </w:rPr>
              <w:t>Under-excitation Limiter</w:t>
            </w:r>
          </w:p>
        </w:tc>
        <w:tc>
          <w:tcPr>
            <w:tcW w:w="6634" w:type="dxa"/>
          </w:tcPr>
          <w:p w14:paraId="11D9D8F0" w14:textId="73B80FD9" w:rsidR="00827D48" w:rsidRPr="007E0B31" w:rsidRDefault="00827D48" w:rsidP="00827D48">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7D48" w:rsidRPr="007E0B31" w14:paraId="0050BCB9" w14:textId="77777777" w:rsidTr="747BA05C">
        <w:trPr>
          <w:cantSplit/>
        </w:trPr>
        <w:tc>
          <w:tcPr>
            <w:tcW w:w="2884" w:type="dxa"/>
          </w:tcPr>
          <w:p w14:paraId="35CC22D8" w14:textId="77777777" w:rsidR="00827D48" w:rsidRPr="007E0B31" w:rsidRDefault="00827D48" w:rsidP="00827D48">
            <w:pPr>
              <w:pStyle w:val="Arial11Bold"/>
              <w:rPr>
                <w:rFonts w:cs="Arial"/>
              </w:rPr>
            </w:pPr>
            <w:r w:rsidRPr="007E0B31">
              <w:rPr>
                <w:rFonts w:cs="Arial"/>
              </w:rPr>
              <w:lastRenderedPageBreak/>
              <w:t>Under Frequency Relay</w:t>
            </w:r>
          </w:p>
        </w:tc>
        <w:tc>
          <w:tcPr>
            <w:tcW w:w="6634" w:type="dxa"/>
          </w:tcPr>
          <w:p w14:paraId="73618C50" w14:textId="77777777" w:rsidR="00827D48" w:rsidRPr="007E0B31" w:rsidRDefault="00827D48" w:rsidP="00827D48">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827D48" w:rsidRPr="007E0B31" w14:paraId="38841ED8" w14:textId="77777777" w:rsidTr="747BA05C">
        <w:trPr>
          <w:cantSplit/>
        </w:trPr>
        <w:tc>
          <w:tcPr>
            <w:tcW w:w="2884" w:type="dxa"/>
          </w:tcPr>
          <w:p w14:paraId="3464A8CD" w14:textId="77777777" w:rsidR="00827D48" w:rsidRPr="007E0B31" w:rsidRDefault="00827D48" w:rsidP="00827D48">
            <w:pPr>
              <w:pStyle w:val="Arial11Bold"/>
              <w:rPr>
                <w:rFonts w:cs="Arial"/>
              </w:rPr>
            </w:pPr>
            <w:r w:rsidRPr="007E0B31">
              <w:rPr>
                <w:rFonts w:cs="Arial"/>
              </w:rPr>
              <w:t>Unit Board</w:t>
            </w:r>
          </w:p>
        </w:tc>
        <w:tc>
          <w:tcPr>
            <w:tcW w:w="6634" w:type="dxa"/>
          </w:tcPr>
          <w:p w14:paraId="14AC7EAB" w14:textId="77777777" w:rsidR="00827D48" w:rsidRPr="007E0B31" w:rsidRDefault="00827D48" w:rsidP="00827D48">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827D48" w:rsidRPr="007E0B31" w14:paraId="50BA31C8" w14:textId="77777777" w:rsidTr="747BA05C">
        <w:trPr>
          <w:cantSplit/>
        </w:trPr>
        <w:tc>
          <w:tcPr>
            <w:tcW w:w="2884" w:type="dxa"/>
          </w:tcPr>
          <w:p w14:paraId="3FA00B34" w14:textId="77777777" w:rsidR="00827D48" w:rsidRPr="007E0B31" w:rsidRDefault="00827D48" w:rsidP="00827D48">
            <w:pPr>
              <w:pStyle w:val="Arial11Bold"/>
              <w:rPr>
                <w:rFonts w:cs="Arial"/>
              </w:rPr>
            </w:pPr>
            <w:r w:rsidRPr="007E0B31">
              <w:rPr>
                <w:rFonts w:cs="Arial"/>
              </w:rPr>
              <w:t>Unit Transformer</w:t>
            </w:r>
          </w:p>
        </w:tc>
        <w:tc>
          <w:tcPr>
            <w:tcW w:w="6634" w:type="dxa"/>
          </w:tcPr>
          <w:p w14:paraId="79DA8F59" w14:textId="7744E723" w:rsidR="00827D48" w:rsidRPr="007E0B31" w:rsidRDefault="00827D48" w:rsidP="00827D48">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827D48" w:rsidRPr="007E0B31" w14:paraId="423C36C8" w14:textId="77777777" w:rsidTr="747BA05C">
        <w:trPr>
          <w:cantSplit/>
        </w:trPr>
        <w:tc>
          <w:tcPr>
            <w:tcW w:w="2884" w:type="dxa"/>
          </w:tcPr>
          <w:p w14:paraId="1214A797" w14:textId="77777777" w:rsidR="00827D48" w:rsidRPr="007E0B31" w:rsidRDefault="00827D48" w:rsidP="00827D48">
            <w:pPr>
              <w:pStyle w:val="Arial11Bold"/>
              <w:rPr>
                <w:rFonts w:cs="Arial"/>
              </w:rPr>
            </w:pPr>
            <w:r w:rsidRPr="007E0B31">
              <w:rPr>
                <w:rFonts w:cs="Arial"/>
              </w:rPr>
              <w:t>Unit Load Controller Response Time Constant</w:t>
            </w:r>
          </w:p>
        </w:tc>
        <w:tc>
          <w:tcPr>
            <w:tcW w:w="6634" w:type="dxa"/>
          </w:tcPr>
          <w:p w14:paraId="3D6E0ED8" w14:textId="77777777" w:rsidR="00827D48" w:rsidRPr="007E0B31" w:rsidRDefault="00827D48" w:rsidP="00827D48">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827D48" w:rsidRPr="007E0B31" w14:paraId="720B1B79" w14:textId="77777777" w:rsidTr="747BA05C">
        <w:trPr>
          <w:cantSplit/>
        </w:trPr>
        <w:tc>
          <w:tcPr>
            <w:tcW w:w="2884" w:type="dxa"/>
          </w:tcPr>
          <w:p w14:paraId="1B0E66FB" w14:textId="77777777" w:rsidR="00827D48" w:rsidRPr="007E0B31" w:rsidRDefault="00827D48" w:rsidP="00827D48">
            <w:pPr>
              <w:pStyle w:val="Arial11Bold"/>
              <w:rPr>
                <w:rFonts w:cs="Arial"/>
              </w:rPr>
            </w:pPr>
            <w:bookmarkStart w:id="51" w:name="_DV_C47"/>
            <w:r w:rsidRPr="007E0B31">
              <w:rPr>
                <w:rFonts w:cs="Arial"/>
              </w:rPr>
              <w:t>Unresolved Issues</w:t>
            </w:r>
            <w:bookmarkEnd w:id="51"/>
          </w:p>
        </w:tc>
        <w:tc>
          <w:tcPr>
            <w:tcW w:w="6634" w:type="dxa"/>
          </w:tcPr>
          <w:p w14:paraId="12917A3C" w14:textId="564B64BE" w:rsidR="00827D48" w:rsidRPr="007E0B31" w:rsidRDefault="00827D48" w:rsidP="00827D48">
            <w:pPr>
              <w:pStyle w:val="TableArial11"/>
              <w:rPr>
                <w:rFonts w:cs="Arial"/>
              </w:rPr>
            </w:pPr>
            <w:bookmarkStart w:id="5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2"/>
          </w:p>
        </w:tc>
      </w:tr>
      <w:tr w:rsidR="00827D48" w:rsidRPr="007E0B31" w14:paraId="4EF10D55" w14:textId="77777777" w:rsidTr="747BA05C">
        <w:trPr>
          <w:cantSplit/>
        </w:trPr>
        <w:tc>
          <w:tcPr>
            <w:tcW w:w="2884" w:type="dxa"/>
          </w:tcPr>
          <w:p w14:paraId="2F29DC55" w14:textId="77777777" w:rsidR="00827D48" w:rsidRPr="007E0B31" w:rsidRDefault="00827D48" w:rsidP="00827D48">
            <w:pPr>
              <w:pStyle w:val="Arial11Bold"/>
              <w:rPr>
                <w:rFonts w:cs="Arial"/>
              </w:rPr>
            </w:pPr>
            <w:r w:rsidRPr="007E0B31">
              <w:rPr>
                <w:rFonts w:cs="Arial"/>
              </w:rPr>
              <w:t>Urgent Modification</w:t>
            </w:r>
          </w:p>
        </w:tc>
        <w:tc>
          <w:tcPr>
            <w:tcW w:w="6634" w:type="dxa"/>
          </w:tcPr>
          <w:p w14:paraId="73F66797" w14:textId="77777777" w:rsidR="00827D48" w:rsidRPr="007E0B31" w:rsidRDefault="00827D48" w:rsidP="00827D48">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827D48" w:rsidRPr="007E0B31" w14:paraId="0EBC8358" w14:textId="77777777" w:rsidTr="747BA05C">
        <w:trPr>
          <w:cantSplit/>
        </w:trPr>
        <w:tc>
          <w:tcPr>
            <w:tcW w:w="2884" w:type="dxa"/>
          </w:tcPr>
          <w:p w14:paraId="10994AED" w14:textId="77777777" w:rsidR="00827D48" w:rsidRPr="007E0B31" w:rsidRDefault="00827D48" w:rsidP="00827D48">
            <w:pPr>
              <w:pStyle w:val="Arial11Bold"/>
              <w:rPr>
                <w:rFonts w:cs="Arial"/>
              </w:rPr>
            </w:pPr>
            <w:r w:rsidRPr="007E0B31">
              <w:rPr>
                <w:rFonts w:cs="Arial"/>
              </w:rPr>
              <w:t>User</w:t>
            </w:r>
          </w:p>
        </w:tc>
        <w:tc>
          <w:tcPr>
            <w:tcW w:w="6634" w:type="dxa"/>
          </w:tcPr>
          <w:p w14:paraId="63DC1FCA" w14:textId="70173463" w:rsidR="00827D48" w:rsidRPr="007E0B31" w:rsidRDefault="00827D48" w:rsidP="00827D48">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827D48" w:rsidRPr="007E0B31" w14:paraId="1F55286A" w14:textId="77777777" w:rsidTr="747BA05C">
        <w:trPr>
          <w:cantSplit/>
        </w:trPr>
        <w:tc>
          <w:tcPr>
            <w:tcW w:w="2884" w:type="dxa"/>
          </w:tcPr>
          <w:p w14:paraId="71077D37" w14:textId="77777777" w:rsidR="00827D48" w:rsidRPr="007E0B31" w:rsidRDefault="00827D48" w:rsidP="00827D48">
            <w:pPr>
              <w:pStyle w:val="Arial11Bold"/>
              <w:rPr>
                <w:rFonts w:cs="Arial"/>
                <w:u w:val="single"/>
              </w:rPr>
            </w:pPr>
            <w:bookmarkStart w:id="53" w:name="_DV_C49"/>
            <w:r w:rsidRPr="007E0B31">
              <w:rPr>
                <w:rFonts w:cs="Arial"/>
              </w:rPr>
              <w:t>User Data File Structure</w:t>
            </w:r>
            <w:bookmarkEnd w:id="53"/>
          </w:p>
        </w:tc>
        <w:tc>
          <w:tcPr>
            <w:tcW w:w="6634" w:type="dxa"/>
          </w:tcPr>
          <w:p w14:paraId="475B944D" w14:textId="77258ADD" w:rsidR="00827D48" w:rsidRPr="007E0B31" w:rsidRDefault="00827D48" w:rsidP="00827D48">
            <w:pPr>
              <w:pStyle w:val="TableArial11"/>
              <w:rPr>
                <w:rFonts w:cs="Arial"/>
              </w:rPr>
            </w:pPr>
            <w:bookmarkStart w:id="5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4"/>
          </w:p>
        </w:tc>
      </w:tr>
      <w:tr w:rsidR="00827D48" w:rsidRPr="007E0B31" w14:paraId="24C40449" w14:textId="77777777" w:rsidTr="747BA05C">
        <w:trPr>
          <w:cantSplit/>
        </w:trPr>
        <w:tc>
          <w:tcPr>
            <w:tcW w:w="2884" w:type="dxa"/>
          </w:tcPr>
          <w:p w14:paraId="20FC2734" w14:textId="77777777" w:rsidR="00827D48" w:rsidRPr="007E0B31" w:rsidRDefault="00827D48" w:rsidP="00827D48">
            <w:pPr>
              <w:pStyle w:val="Arial11Bold"/>
              <w:rPr>
                <w:rFonts w:cs="Arial"/>
              </w:rPr>
            </w:pPr>
            <w:r w:rsidRPr="007E0B31">
              <w:rPr>
                <w:rFonts w:cs="Arial"/>
              </w:rPr>
              <w:t>User Development</w:t>
            </w:r>
          </w:p>
        </w:tc>
        <w:tc>
          <w:tcPr>
            <w:tcW w:w="6634" w:type="dxa"/>
          </w:tcPr>
          <w:p w14:paraId="0478AE51" w14:textId="77777777" w:rsidR="00827D48" w:rsidRPr="007E0B31" w:rsidRDefault="00827D48" w:rsidP="00827D48">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827D48" w:rsidRPr="007E0B31" w14:paraId="3332ECCB" w14:textId="77777777" w:rsidTr="747BA05C">
        <w:trPr>
          <w:cantSplit/>
        </w:trPr>
        <w:tc>
          <w:tcPr>
            <w:tcW w:w="2884" w:type="dxa"/>
          </w:tcPr>
          <w:p w14:paraId="0EE53A77" w14:textId="77777777" w:rsidR="00827D48" w:rsidRPr="007E0B31" w:rsidRDefault="00827D48" w:rsidP="00827D48">
            <w:pPr>
              <w:pStyle w:val="Arial11Bold"/>
              <w:rPr>
                <w:rFonts w:cs="Arial"/>
              </w:rPr>
            </w:pPr>
            <w:bookmarkStart w:id="55" w:name="_DV_C51"/>
            <w:r w:rsidRPr="007E0B31">
              <w:rPr>
                <w:rFonts w:cs="Arial"/>
              </w:rPr>
              <w:t>User Self Certification of Compliance</w:t>
            </w:r>
            <w:bookmarkEnd w:id="55"/>
          </w:p>
        </w:tc>
        <w:tc>
          <w:tcPr>
            <w:tcW w:w="6634" w:type="dxa"/>
          </w:tcPr>
          <w:p w14:paraId="0B00A7D2" w14:textId="77777777" w:rsidR="00827D48" w:rsidRPr="007E0B31" w:rsidRDefault="00827D48" w:rsidP="00827D48">
            <w:pPr>
              <w:pStyle w:val="TableArial11"/>
              <w:rPr>
                <w:rFonts w:cs="Arial"/>
              </w:rPr>
            </w:pPr>
            <w:bookmarkStart w:id="56" w:name="_DV_C52"/>
            <w:r w:rsidRPr="007E0B31">
              <w:rPr>
                <w:rFonts w:cs="Arial"/>
              </w:rPr>
              <w:t>A certificate, in the form attached at CP.A.2</w:t>
            </w:r>
            <w:bookmarkStart w:id="57" w:name="_DV_C53"/>
            <w:bookmarkEnd w:id="5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8" w:name="_DV_C56"/>
            <w:bookmarkEnd w:id="5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8"/>
          </w:p>
        </w:tc>
      </w:tr>
      <w:tr w:rsidR="00827D48" w:rsidRPr="007E0B31" w14:paraId="1875D733" w14:textId="77777777" w:rsidTr="747BA05C">
        <w:trPr>
          <w:cantSplit/>
        </w:trPr>
        <w:tc>
          <w:tcPr>
            <w:tcW w:w="2884" w:type="dxa"/>
          </w:tcPr>
          <w:p w14:paraId="43B308DA" w14:textId="77777777" w:rsidR="00827D48" w:rsidRPr="007E0B31" w:rsidRDefault="00827D48" w:rsidP="00827D48">
            <w:pPr>
              <w:pStyle w:val="Arial11Bold"/>
              <w:rPr>
                <w:rFonts w:cs="Arial"/>
              </w:rPr>
            </w:pPr>
            <w:r w:rsidRPr="007E0B31">
              <w:rPr>
                <w:rFonts w:cs="Arial"/>
              </w:rPr>
              <w:lastRenderedPageBreak/>
              <w:t>User Site</w:t>
            </w:r>
          </w:p>
        </w:tc>
        <w:tc>
          <w:tcPr>
            <w:tcW w:w="6634" w:type="dxa"/>
          </w:tcPr>
          <w:p w14:paraId="0B24A90C" w14:textId="7ABB869F" w:rsidR="00827D48" w:rsidRPr="007E0B31" w:rsidRDefault="00827D48" w:rsidP="00827D48">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827D48" w:rsidRPr="007E0B31" w14:paraId="12D3AE6B" w14:textId="77777777" w:rsidTr="747BA05C">
        <w:trPr>
          <w:cantSplit/>
        </w:trPr>
        <w:tc>
          <w:tcPr>
            <w:tcW w:w="2884" w:type="dxa"/>
          </w:tcPr>
          <w:p w14:paraId="7BCD8EF3" w14:textId="77777777" w:rsidR="00827D48" w:rsidRPr="007E0B31" w:rsidRDefault="00827D48" w:rsidP="00827D48">
            <w:pPr>
              <w:pStyle w:val="Arial11Bold"/>
              <w:rPr>
                <w:rFonts w:cs="Arial"/>
              </w:rPr>
            </w:pPr>
            <w:r w:rsidRPr="007E0B31">
              <w:rPr>
                <w:rFonts w:cs="Arial"/>
              </w:rPr>
              <w:t>User System</w:t>
            </w:r>
          </w:p>
        </w:tc>
        <w:tc>
          <w:tcPr>
            <w:tcW w:w="6634" w:type="dxa"/>
          </w:tcPr>
          <w:p w14:paraId="17F1EECD" w14:textId="77777777" w:rsidR="00827D48" w:rsidRPr="007E0B31" w:rsidRDefault="00827D48" w:rsidP="00827D48">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827D48" w:rsidRPr="007E0B31" w:rsidRDefault="00827D48" w:rsidP="00827D48">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827D48" w:rsidRPr="007E0B31" w:rsidRDefault="00827D48" w:rsidP="00827D48">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827D48" w:rsidRPr="007E0B31" w:rsidRDefault="00827D48" w:rsidP="00827D48">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827D48" w:rsidRPr="007E0B31" w:rsidRDefault="00827D48" w:rsidP="00827D48">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827D48" w:rsidRPr="007E0B31" w:rsidRDefault="00827D48" w:rsidP="00827D48">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827D48" w:rsidRPr="007E0B31" w:rsidRDefault="00827D48" w:rsidP="00827D48">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827D48" w:rsidRPr="007E0B31" w:rsidRDefault="00827D48" w:rsidP="00827D48">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827D48" w:rsidRPr="007E0B31" w14:paraId="2DEDB843" w14:textId="77777777" w:rsidTr="747BA05C">
        <w:trPr>
          <w:cantSplit/>
        </w:trPr>
        <w:tc>
          <w:tcPr>
            <w:tcW w:w="2884" w:type="dxa"/>
          </w:tcPr>
          <w:p w14:paraId="5DD6FE55" w14:textId="77777777" w:rsidR="00827D48" w:rsidRPr="007E0B31" w:rsidRDefault="00827D48" w:rsidP="00827D48">
            <w:pPr>
              <w:pStyle w:val="Arial11Bold"/>
              <w:rPr>
                <w:rFonts w:cs="Arial"/>
              </w:rPr>
            </w:pPr>
            <w:r w:rsidRPr="007E0B31">
              <w:rPr>
                <w:rFonts w:cs="Arial"/>
              </w:rPr>
              <w:t>User System Entry Point</w:t>
            </w:r>
          </w:p>
        </w:tc>
        <w:tc>
          <w:tcPr>
            <w:tcW w:w="6634" w:type="dxa"/>
          </w:tcPr>
          <w:p w14:paraId="1BE7FD50" w14:textId="58B832C0" w:rsidR="00827D48" w:rsidRPr="007E0B31" w:rsidRDefault="00827D48" w:rsidP="00827D48">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proofErr w:type="gramStart"/>
            <w:r w:rsidRPr="007E0B31">
              <w:rPr>
                <w:rFonts w:cs="Arial"/>
              </w:rPr>
              <w:t>, as the case may be, which</w:t>
            </w:r>
            <w:proofErr w:type="gramEnd"/>
            <w:r w:rsidRPr="007E0B31">
              <w:rPr>
                <w:rFonts w:cs="Arial"/>
              </w:rPr>
              <w:t xml:space="preserve">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827D48" w:rsidRPr="00C45ED9" w14:paraId="2DBF5F7B" w14:textId="77777777" w:rsidTr="747BA05C">
        <w:trPr>
          <w:cantSplit/>
        </w:trPr>
        <w:tc>
          <w:tcPr>
            <w:tcW w:w="2884" w:type="dxa"/>
          </w:tcPr>
          <w:p w14:paraId="70F12CA8" w14:textId="3CBA11F6" w:rsidR="00827D48" w:rsidRPr="00C45ED9" w:rsidRDefault="00827D48" w:rsidP="00827D48">
            <w:pPr>
              <w:pStyle w:val="Arial11Bold"/>
              <w:rPr>
                <w:rFonts w:cs="Arial"/>
              </w:rPr>
            </w:pPr>
            <w:r w:rsidRPr="002510FF">
              <w:rPr>
                <w:rFonts w:cs="Arial"/>
              </w:rPr>
              <w:t>Voltage Jump Reactive Power</w:t>
            </w:r>
          </w:p>
        </w:tc>
        <w:tc>
          <w:tcPr>
            <w:tcW w:w="6634" w:type="dxa"/>
          </w:tcPr>
          <w:p w14:paraId="494FF092" w14:textId="77777777" w:rsidR="00827D48" w:rsidRPr="002510FF" w:rsidRDefault="00827D48" w:rsidP="00827D48">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827D48" w:rsidRPr="002510FF" w:rsidRDefault="00827D48" w:rsidP="00827D48">
            <w:pPr>
              <w:pStyle w:val="Default"/>
              <w:jc w:val="both"/>
              <w:rPr>
                <w:color w:val="auto"/>
                <w:sz w:val="20"/>
                <w:szCs w:val="20"/>
              </w:rPr>
            </w:pPr>
          </w:p>
          <w:p w14:paraId="6F4B105B" w14:textId="40F71B72" w:rsidR="00827D48" w:rsidRPr="00C45ED9" w:rsidRDefault="00827D48" w:rsidP="00827D48">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827D48" w:rsidRPr="007E0B31" w14:paraId="28BB7E6E" w14:textId="77777777" w:rsidTr="747BA05C">
        <w:trPr>
          <w:cantSplit/>
        </w:trPr>
        <w:tc>
          <w:tcPr>
            <w:tcW w:w="2884" w:type="dxa"/>
          </w:tcPr>
          <w:p w14:paraId="13C29FC9" w14:textId="77777777" w:rsidR="00827D48" w:rsidRPr="007E0B31" w:rsidRDefault="00827D48" w:rsidP="00827D48">
            <w:pPr>
              <w:pStyle w:val="Arial11Bold"/>
              <w:rPr>
                <w:rFonts w:cs="Arial"/>
              </w:rPr>
            </w:pPr>
            <w:r w:rsidRPr="007E0B31">
              <w:rPr>
                <w:rFonts w:cs="Arial"/>
              </w:rPr>
              <w:t>Water Time Constant</w:t>
            </w:r>
          </w:p>
        </w:tc>
        <w:tc>
          <w:tcPr>
            <w:tcW w:w="6634" w:type="dxa"/>
          </w:tcPr>
          <w:p w14:paraId="2C789366" w14:textId="77777777" w:rsidR="00827D48" w:rsidRPr="007E0B31" w:rsidRDefault="00827D48" w:rsidP="00827D48">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827D48" w:rsidRPr="007E0B31" w14:paraId="10B4E60E" w14:textId="77777777" w:rsidTr="747BA05C">
        <w:trPr>
          <w:cantSplit/>
        </w:trPr>
        <w:tc>
          <w:tcPr>
            <w:tcW w:w="2884" w:type="dxa"/>
          </w:tcPr>
          <w:p w14:paraId="3BEE1BA7" w14:textId="77777777" w:rsidR="00827D48" w:rsidRPr="007E0B31" w:rsidRDefault="00827D48" w:rsidP="00827D48">
            <w:pPr>
              <w:pStyle w:val="Arial11Bold"/>
              <w:rPr>
                <w:rFonts w:cs="Arial"/>
              </w:rPr>
            </w:pPr>
            <w:r w:rsidRPr="007E0B31">
              <w:rPr>
                <w:rFonts w:cs="Arial"/>
              </w:rPr>
              <w:t>Website</w:t>
            </w:r>
          </w:p>
        </w:tc>
        <w:tc>
          <w:tcPr>
            <w:tcW w:w="6634" w:type="dxa"/>
          </w:tcPr>
          <w:p w14:paraId="38A79967" w14:textId="68B9F503" w:rsidR="00827D48" w:rsidRPr="007E0B31" w:rsidRDefault="00827D48" w:rsidP="00827D48">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827D48" w:rsidRPr="007E0B31" w14:paraId="16BFB7FB" w14:textId="77777777" w:rsidTr="747BA05C">
        <w:trPr>
          <w:cantSplit/>
        </w:trPr>
        <w:tc>
          <w:tcPr>
            <w:tcW w:w="2884" w:type="dxa"/>
          </w:tcPr>
          <w:p w14:paraId="06EA4E34" w14:textId="77777777" w:rsidR="00827D48" w:rsidRPr="007E0B31" w:rsidRDefault="00827D48" w:rsidP="00827D48">
            <w:pPr>
              <w:pStyle w:val="Arial11Bold"/>
              <w:rPr>
                <w:rFonts w:cs="Arial"/>
              </w:rPr>
            </w:pPr>
            <w:r w:rsidRPr="007E0B31">
              <w:rPr>
                <w:rFonts w:cs="Arial"/>
              </w:rPr>
              <w:lastRenderedPageBreak/>
              <w:t>Weekly ACS Conditions</w:t>
            </w:r>
          </w:p>
        </w:tc>
        <w:tc>
          <w:tcPr>
            <w:tcW w:w="6634" w:type="dxa"/>
          </w:tcPr>
          <w:p w14:paraId="65C6CD52" w14:textId="77777777" w:rsidR="00827D48" w:rsidRPr="007E0B31" w:rsidRDefault="00827D48" w:rsidP="00827D48">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827D48" w:rsidRPr="007E0B31" w14:paraId="52CA6CC1" w14:textId="77777777" w:rsidTr="747BA05C">
        <w:trPr>
          <w:cantSplit/>
        </w:trPr>
        <w:tc>
          <w:tcPr>
            <w:tcW w:w="2884" w:type="dxa"/>
          </w:tcPr>
          <w:p w14:paraId="5401CEF5" w14:textId="77777777" w:rsidR="00827D48" w:rsidRPr="007E0B31" w:rsidRDefault="00827D48" w:rsidP="00827D48">
            <w:pPr>
              <w:pStyle w:val="Arial11Bold"/>
              <w:rPr>
                <w:rFonts w:cs="Arial"/>
              </w:rPr>
            </w:pPr>
            <w:r w:rsidRPr="007E0B31">
              <w:rPr>
                <w:rFonts w:cs="Arial"/>
              </w:rPr>
              <w:t>WG Consultation Alternative Request</w:t>
            </w:r>
          </w:p>
        </w:tc>
        <w:tc>
          <w:tcPr>
            <w:tcW w:w="6634" w:type="dxa"/>
          </w:tcPr>
          <w:p w14:paraId="646D5E60" w14:textId="0ED4CB18" w:rsidR="00827D48" w:rsidRPr="007E0B31" w:rsidRDefault="00827D48" w:rsidP="00827D48">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827D48" w:rsidRPr="007E0B31" w14:paraId="77D7428B" w14:textId="77777777" w:rsidTr="747BA05C">
        <w:trPr>
          <w:cantSplit/>
        </w:trPr>
        <w:tc>
          <w:tcPr>
            <w:tcW w:w="2884" w:type="dxa"/>
          </w:tcPr>
          <w:p w14:paraId="3ABB06D3" w14:textId="77777777" w:rsidR="00827D48" w:rsidRPr="007E0B31" w:rsidRDefault="00827D48" w:rsidP="00827D48">
            <w:pPr>
              <w:pStyle w:val="Arial11Bold"/>
              <w:rPr>
                <w:rFonts w:cs="Arial"/>
              </w:rPr>
            </w:pPr>
            <w:r w:rsidRPr="007E0B31">
              <w:rPr>
                <w:rFonts w:cs="Arial"/>
              </w:rPr>
              <w:t>Workgroup</w:t>
            </w:r>
          </w:p>
        </w:tc>
        <w:tc>
          <w:tcPr>
            <w:tcW w:w="6634" w:type="dxa"/>
          </w:tcPr>
          <w:p w14:paraId="3C071C58" w14:textId="3E96F164" w:rsidR="00827D48" w:rsidRPr="007E0B31" w:rsidRDefault="00827D48" w:rsidP="00827D48">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827D48" w:rsidRPr="007E0B31" w14:paraId="0DB5431E" w14:textId="77777777" w:rsidTr="747BA05C">
        <w:trPr>
          <w:cantSplit/>
        </w:trPr>
        <w:tc>
          <w:tcPr>
            <w:tcW w:w="2884" w:type="dxa"/>
          </w:tcPr>
          <w:p w14:paraId="1820C1E3" w14:textId="77777777" w:rsidR="00827D48" w:rsidRPr="007E0B31" w:rsidRDefault="00827D48" w:rsidP="00827D48">
            <w:pPr>
              <w:pStyle w:val="Arial11Bold"/>
              <w:rPr>
                <w:rFonts w:cs="Arial"/>
              </w:rPr>
            </w:pPr>
            <w:r w:rsidRPr="007E0B31">
              <w:rPr>
                <w:rFonts w:cs="Arial"/>
              </w:rPr>
              <w:t>Workgroup Consultation</w:t>
            </w:r>
          </w:p>
        </w:tc>
        <w:tc>
          <w:tcPr>
            <w:tcW w:w="6634" w:type="dxa"/>
          </w:tcPr>
          <w:p w14:paraId="3BBAF0D1" w14:textId="4A8FF3F0" w:rsidR="00827D48" w:rsidRPr="007E0B31" w:rsidRDefault="00827D48" w:rsidP="00827D48">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827D48" w:rsidRPr="007E0B31" w14:paraId="5FE213B7" w14:textId="77777777" w:rsidTr="747BA05C">
        <w:trPr>
          <w:cantSplit/>
        </w:trPr>
        <w:tc>
          <w:tcPr>
            <w:tcW w:w="2884" w:type="dxa"/>
          </w:tcPr>
          <w:p w14:paraId="7DDC8A6B" w14:textId="77777777" w:rsidR="00827D48" w:rsidRPr="007E0B31" w:rsidRDefault="00827D48" w:rsidP="00827D48">
            <w:pPr>
              <w:pStyle w:val="Arial11Bold"/>
              <w:rPr>
                <w:rFonts w:cs="Arial"/>
              </w:rPr>
            </w:pPr>
            <w:r w:rsidRPr="007E0B31">
              <w:rPr>
                <w:rFonts w:cs="Arial"/>
              </w:rPr>
              <w:t>Workgroup Alternative Grid Code Modification</w:t>
            </w:r>
          </w:p>
        </w:tc>
        <w:tc>
          <w:tcPr>
            <w:tcW w:w="6634" w:type="dxa"/>
          </w:tcPr>
          <w:p w14:paraId="10B737BD" w14:textId="58EA8ECE" w:rsidR="00827D48" w:rsidRPr="007E0B31" w:rsidRDefault="00827D48" w:rsidP="00827D48">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827D48" w:rsidRPr="007E0B31" w14:paraId="0C414BA6" w14:textId="77777777" w:rsidTr="747BA05C">
        <w:trPr>
          <w:cantSplit/>
        </w:trPr>
        <w:tc>
          <w:tcPr>
            <w:tcW w:w="2884" w:type="dxa"/>
          </w:tcPr>
          <w:p w14:paraId="7F1B4D4F" w14:textId="77777777" w:rsidR="00827D48" w:rsidRPr="007E0B31" w:rsidRDefault="00827D48" w:rsidP="00827D48">
            <w:pPr>
              <w:pStyle w:val="Arial11Bold"/>
              <w:rPr>
                <w:rFonts w:cs="Arial"/>
              </w:rPr>
            </w:pPr>
            <w:r w:rsidRPr="007E0B31">
              <w:rPr>
                <w:rFonts w:cs="Arial"/>
              </w:rPr>
              <w:t>Zonal System Security Requirements</w:t>
            </w:r>
          </w:p>
        </w:tc>
        <w:tc>
          <w:tcPr>
            <w:tcW w:w="6634" w:type="dxa"/>
          </w:tcPr>
          <w:p w14:paraId="5571DD3D" w14:textId="77777777" w:rsidR="00827D48" w:rsidRPr="007E0B31" w:rsidRDefault="00827D48" w:rsidP="00827D48">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5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59"/>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16BF" w14:textId="77777777" w:rsidR="00A66670" w:rsidRDefault="00A66670" w:rsidP="008F1F3E">
      <w:pPr>
        <w:pStyle w:val="Header"/>
      </w:pPr>
      <w:r>
        <w:separator/>
      </w:r>
    </w:p>
  </w:endnote>
  <w:endnote w:type="continuationSeparator" w:id="0">
    <w:p w14:paraId="033EE619" w14:textId="77777777" w:rsidR="00A66670" w:rsidRDefault="00A66670" w:rsidP="008F1F3E">
      <w:pPr>
        <w:pStyle w:val="Header"/>
      </w:pPr>
      <w:r>
        <w:continuationSeparator/>
      </w:r>
    </w:p>
  </w:endnote>
  <w:endnote w:type="continuationNotice" w:id="1">
    <w:p w14:paraId="745E2078" w14:textId="77777777" w:rsidR="00A66670" w:rsidRDefault="00A66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4C0812A2"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00506B">
      <w:rPr>
        <w:rStyle w:val="PageNumber"/>
        <w:sz w:val="16"/>
        <w:szCs w:val="16"/>
      </w:rPr>
      <w:t>5</w:t>
    </w:r>
    <w:r>
      <w:rPr>
        <w:rStyle w:val="PageNumber"/>
        <w:sz w:val="16"/>
        <w:szCs w:val="16"/>
      </w:rPr>
      <w:tab/>
      <w:t>GD</w:t>
    </w:r>
    <w:r w:rsidRPr="002B5019">
      <w:rPr>
        <w:rStyle w:val="PageNumber"/>
        <w:sz w:val="16"/>
        <w:szCs w:val="16"/>
      </w:rPr>
      <w:tab/>
    </w:r>
    <w:r w:rsidR="00AE104B">
      <w:rPr>
        <w:rStyle w:val="PageNumber"/>
        <w:sz w:val="16"/>
        <w:szCs w:val="16"/>
      </w:rPr>
      <w:t>07</w:t>
    </w:r>
    <w:r>
      <w:rPr>
        <w:rStyle w:val="PageNumber"/>
        <w:sz w:val="16"/>
        <w:szCs w:val="16"/>
      </w:rPr>
      <w:t xml:space="preserve"> </w:t>
    </w:r>
    <w:r w:rsidR="00AE104B">
      <w:rPr>
        <w:rStyle w:val="PageNumber"/>
        <w:sz w:val="16"/>
        <w:szCs w:val="16"/>
      </w:rPr>
      <w:t xml:space="preserve">December </w:t>
    </w:r>
    <w:r>
      <w:rPr>
        <w:rStyle w:val="PageNumber"/>
        <w:sz w:val="16"/>
        <w:szCs w:val="16"/>
      </w:rPr>
      <w:t>2022</w:t>
    </w:r>
  </w:p>
  <w:p w14:paraId="60524C2E" w14:textId="04B9E4A7"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82</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7E87" w14:textId="77777777" w:rsidR="00A66670" w:rsidRDefault="00A66670" w:rsidP="008F1F3E">
      <w:pPr>
        <w:pStyle w:val="Header"/>
      </w:pPr>
      <w:r>
        <w:separator/>
      </w:r>
    </w:p>
  </w:footnote>
  <w:footnote w:type="continuationSeparator" w:id="0">
    <w:p w14:paraId="5B04C3A8" w14:textId="77777777" w:rsidR="00A66670" w:rsidRDefault="00A66670" w:rsidP="008F1F3E">
      <w:pPr>
        <w:pStyle w:val="Header"/>
      </w:pPr>
      <w:r>
        <w:continuationSeparator/>
      </w:r>
    </w:p>
  </w:footnote>
  <w:footnote w:type="continuationNotice" w:id="1">
    <w:p w14:paraId="1559FCE4" w14:textId="77777777" w:rsidR="00A66670" w:rsidRDefault="00A666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5"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7"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0"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2"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1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139803507">
    <w:abstractNumId w:val="6"/>
  </w:num>
  <w:num w:numId="2" w16cid:durableId="1331828383">
    <w:abstractNumId w:val="4"/>
  </w:num>
  <w:num w:numId="3" w16cid:durableId="2023511611">
    <w:abstractNumId w:val="11"/>
  </w:num>
  <w:num w:numId="4" w16cid:durableId="1186669655">
    <w:abstractNumId w:val="2"/>
  </w:num>
  <w:num w:numId="5" w16cid:durableId="1292322148">
    <w:abstractNumId w:val="14"/>
  </w:num>
  <w:num w:numId="6" w16cid:durableId="1694644918">
    <w:abstractNumId w:val="9"/>
  </w:num>
  <w:num w:numId="7" w16cid:durableId="1353141671">
    <w:abstractNumId w:val="12"/>
  </w:num>
  <w:num w:numId="8" w16cid:durableId="130369399">
    <w:abstractNumId w:val="5"/>
  </w:num>
  <w:num w:numId="9" w16cid:durableId="1051881404">
    <w:abstractNumId w:val="0"/>
  </w:num>
  <w:num w:numId="10" w16cid:durableId="1617709651">
    <w:abstractNumId w:val="7"/>
  </w:num>
  <w:num w:numId="11" w16cid:durableId="119492896">
    <w:abstractNumId w:val="13"/>
  </w:num>
  <w:num w:numId="12" w16cid:durableId="1079325994">
    <w:abstractNumId w:val="10"/>
  </w:num>
  <w:num w:numId="13" w16cid:durableId="1481918381">
    <w:abstractNumId w:val="16"/>
  </w:num>
  <w:num w:numId="14" w16cid:durableId="79834845">
    <w:abstractNumId w:val="1"/>
  </w:num>
  <w:num w:numId="15" w16cid:durableId="419448118">
    <w:abstractNumId w:val="15"/>
  </w:num>
  <w:num w:numId="16" w16cid:durableId="1121144478">
    <w:abstractNumId w:val="3"/>
  </w:num>
  <w:num w:numId="17" w16cid:durableId="287664108">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chao Kong (ESO)">
    <w15:presenceInfo w15:providerId="AD" w15:userId="S::Dechao.Kong@uk.nationalgrid.com::f9372aca-ae74-44a6-8693-ce1c1d2c6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4E6B"/>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D6A"/>
    <w:rsid w:val="000F032A"/>
    <w:rsid w:val="000F2089"/>
    <w:rsid w:val="000F2BF8"/>
    <w:rsid w:val="000F2E9E"/>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EEF"/>
    <w:rsid w:val="00254A70"/>
    <w:rsid w:val="00260AE8"/>
    <w:rsid w:val="0026133D"/>
    <w:rsid w:val="00262190"/>
    <w:rsid w:val="002641FF"/>
    <w:rsid w:val="00264E89"/>
    <w:rsid w:val="002662E1"/>
    <w:rsid w:val="002665FF"/>
    <w:rsid w:val="00272C70"/>
    <w:rsid w:val="00273E52"/>
    <w:rsid w:val="00273E68"/>
    <w:rsid w:val="00274B57"/>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306"/>
    <w:rsid w:val="002F6B8C"/>
    <w:rsid w:val="003000A4"/>
    <w:rsid w:val="00300601"/>
    <w:rsid w:val="00301D71"/>
    <w:rsid w:val="00302263"/>
    <w:rsid w:val="00302DC4"/>
    <w:rsid w:val="00303C2B"/>
    <w:rsid w:val="00304109"/>
    <w:rsid w:val="00305C5D"/>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F0894"/>
    <w:rsid w:val="003F0E71"/>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4ADF"/>
    <w:rsid w:val="004F512D"/>
    <w:rsid w:val="004F64D0"/>
    <w:rsid w:val="004F73AF"/>
    <w:rsid w:val="005011BD"/>
    <w:rsid w:val="00501DCE"/>
    <w:rsid w:val="00502C4E"/>
    <w:rsid w:val="00502DD0"/>
    <w:rsid w:val="005030FE"/>
    <w:rsid w:val="00503261"/>
    <w:rsid w:val="00503378"/>
    <w:rsid w:val="005044D4"/>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1FB4"/>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4DFB"/>
    <w:rsid w:val="00584F25"/>
    <w:rsid w:val="00584F88"/>
    <w:rsid w:val="00585D91"/>
    <w:rsid w:val="00586705"/>
    <w:rsid w:val="00586884"/>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2879"/>
    <w:rsid w:val="006429A1"/>
    <w:rsid w:val="00643EE8"/>
    <w:rsid w:val="0064462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031C"/>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418F"/>
    <w:rsid w:val="006B5431"/>
    <w:rsid w:val="006B6D57"/>
    <w:rsid w:val="006B6DEA"/>
    <w:rsid w:val="006C045F"/>
    <w:rsid w:val="006C169F"/>
    <w:rsid w:val="006C3B23"/>
    <w:rsid w:val="006C417B"/>
    <w:rsid w:val="006C4D4A"/>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169"/>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FD7"/>
    <w:rsid w:val="007A36BA"/>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F08"/>
    <w:rsid w:val="0089100D"/>
    <w:rsid w:val="00893212"/>
    <w:rsid w:val="008938F9"/>
    <w:rsid w:val="0089459A"/>
    <w:rsid w:val="00894767"/>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0B50"/>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40E1D"/>
    <w:rsid w:val="00941876"/>
    <w:rsid w:val="00941A4E"/>
    <w:rsid w:val="0094357E"/>
    <w:rsid w:val="00943BB7"/>
    <w:rsid w:val="00943D68"/>
    <w:rsid w:val="00945964"/>
    <w:rsid w:val="00946F2C"/>
    <w:rsid w:val="00950FBF"/>
    <w:rsid w:val="009511FE"/>
    <w:rsid w:val="00951932"/>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2D04"/>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7E"/>
    <w:rsid w:val="00A3211E"/>
    <w:rsid w:val="00A321F4"/>
    <w:rsid w:val="00A3544C"/>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44C"/>
    <w:rsid w:val="00A61C60"/>
    <w:rsid w:val="00A62BB2"/>
    <w:rsid w:val="00A63EE9"/>
    <w:rsid w:val="00A66670"/>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4B1"/>
    <w:rsid w:val="00B661FB"/>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33E3"/>
    <w:rsid w:val="00C742B0"/>
    <w:rsid w:val="00C74DC8"/>
    <w:rsid w:val="00C75AC6"/>
    <w:rsid w:val="00C75D85"/>
    <w:rsid w:val="00C77506"/>
    <w:rsid w:val="00C81369"/>
    <w:rsid w:val="00C822FC"/>
    <w:rsid w:val="00C82E1D"/>
    <w:rsid w:val="00C83564"/>
    <w:rsid w:val="00C83565"/>
    <w:rsid w:val="00C83664"/>
    <w:rsid w:val="00C844FC"/>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1972"/>
    <w:rsid w:val="00CB2500"/>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1CA"/>
    <w:rsid w:val="00D21E61"/>
    <w:rsid w:val="00D231D9"/>
    <w:rsid w:val="00D23324"/>
    <w:rsid w:val="00D24878"/>
    <w:rsid w:val="00D249F9"/>
    <w:rsid w:val="00D24BC2"/>
    <w:rsid w:val="00D26555"/>
    <w:rsid w:val="00D26683"/>
    <w:rsid w:val="00D26D09"/>
    <w:rsid w:val="00D271BB"/>
    <w:rsid w:val="00D27D14"/>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3207"/>
    <w:rsid w:val="00D734EE"/>
    <w:rsid w:val="00D735D5"/>
    <w:rsid w:val="00D7456C"/>
    <w:rsid w:val="00D74C6B"/>
    <w:rsid w:val="00D80301"/>
    <w:rsid w:val="00D807AF"/>
    <w:rsid w:val="00D821FB"/>
    <w:rsid w:val="00D82A3D"/>
    <w:rsid w:val="00D82AFC"/>
    <w:rsid w:val="00D83C49"/>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21E8"/>
    <w:rsid w:val="00E12A3C"/>
    <w:rsid w:val="00E1349B"/>
    <w:rsid w:val="00E14E89"/>
    <w:rsid w:val="00E157FF"/>
    <w:rsid w:val="00E15F90"/>
    <w:rsid w:val="00E16207"/>
    <w:rsid w:val="00E16990"/>
    <w:rsid w:val="00E16DF9"/>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381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3C1F"/>
    <w:rsid w:val="00ED4E0B"/>
    <w:rsid w:val="00ED5885"/>
    <w:rsid w:val="00ED60A3"/>
    <w:rsid w:val="00ED7399"/>
    <w:rsid w:val="00ED78B8"/>
    <w:rsid w:val="00EE087B"/>
    <w:rsid w:val="00EE2707"/>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782"/>
    <w:rsid w:val="00F17E46"/>
    <w:rsid w:val="00F20770"/>
    <w:rsid w:val="00F227F9"/>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BA05C"/>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DE06A-5952-452B-900F-BA5B9863D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4.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31237</Words>
  <Characters>178053</Characters>
  <Application>Microsoft Office Word</Application>
  <DocSecurity>0</DocSecurity>
  <Lines>1483</Lines>
  <Paragraphs>417</Paragraphs>
  <ScaleCrop>false</ScaleCrop>
  <Company>National Grid</Company>
  <LinksUpToDate>false</LinksUpToDate>
  <CharactersWithSpaces>208873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Jonathan Whitaker (ESO)</cp:lastModifiedBy>
  <cp:revision>2</cp:revision>
  <cp:lastPrinted>2022-02-03T07:54:00Z</cp:lastPrinted>
  <dcterms:created xsi:type="dcterms:W3CDTF">2024-01-17T10:51:00Z</dcterms:created>
  <dcterms:modified xsi:type="dcterms:W3CDTF">2024-01-17T10:51:00Z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ies>
</file>